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59B05" w14:textId="77777777" w:rsidR="00B3345B" w:rsidRPr="00275934" w:rsidRDefault="00B3345B" w:rsidP="007C46DC">
      <w:pPr>
        <w:autoSpaceDE w:val="0"/>
        <w:autoSpaceDN w:val="0"/>
        <w:adjustRightInd w:val="0"/>
        <w:jc w:val="both"/>
        <w:rPr>
          <w:rFonts w:asciiTheme="minorHAnsi" w:hAnsiTheme="minorHAnsi" w:cstheme="minorHAnsi"/>
          <w:sz w:val="22"/>
          <w:szCs w:val="22"/>
          <w:u w:val="single"/>
          <w:lang w:val="en-GB"/>
        </w:rPr>
      </w:pPr>
    </w:p>
    <w:tbl>
      <w:tblPr>
        <w:tblW w:w="9998" w:type="dxa"/>
        <w:tblInd w:w="62" w:type="dxa"/>
        <w:tblLayout w:type="fixed"/>
        <w:tblLook w:val="0000" w:firstRow="0" w:lastRow="0" w:firstColumn="0" w:lastColumn="0" w:noHBand="0" w:noVBand="0"/>
      </w:tblPr>
      <w:tblGrid>
        <w:gridCol w:w="1322"/>
        <w:gridCol w:w="596"/>
        <w:gridCol w:w="8080"/>
      </w:tblGrid>
      <w:tr w:rsidR="00F06FBF" w:rsidRPr="00275934" w14:paraId="682D550A"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2A4CE4D5" w14:textId="46E16317" w:rsidR="009D6DCB" w:rsidRPr="005E7EEF" w:rsidRDefault="00F06FBF" w:rsidP="009D6DCB">
            <w:pPr>
              <w:pStyle w:val="titolotabella"/>
              <w:snapToGrid w:val="0"/>
              <w:spacing w:before="60" w:after="60"/>
              <w:jc w:val="center"/>
              <w:rPr>
                <w:rFonts w:asciiTheme="minorHAnsi" w:hAnsiTheme="minorHAnsi" w:cstheme="minorHAnsi"/>
                <w:caps/>
                <w:szCs w:val="22"/>
                <w:lang w:val="en-GB"/>
              </w:rPr>
            </w:pPr>
            <w:r w:rsidRPr="005E7EEF">
              <w:rPr>
                <w:rFonts w:asciiTheme="minorHAnsi" w:hAnsiTheme="minorHAnsi" w:cstheme="minorHAnsi"/>
                <w:caps/>
                <w:szCs w:val="22"/>
                <w:lang w:val="en-GB"/>
              </w:rPr>
              <w:t>Sector</w:t>
            </w:r>
            <w:r w:rsidR="009D6DCB" w:rsidRPr="005E7EEF">
              <w:rPr>
                <w:rFonts w:asciiTheme="minorHAnsi" w:hAnsiTheme="minorHAnsi" w:cstheme="minorHAnsi"/>
                <w:caps/>
                <w:szCs w:val="22"/>
                <w:lang w:val="en-GB"/>
              </w:rPr>
              <w:t xml:space="preserve">/ TOPIC: </w:t>
            </w:r>
            <w:r w:rsidR="00535A0B" w:rsidRPr="005E7EEF">
              <w:rPr>
                <w:rFonts w:asciiTheme="minorHAnsi" w:hAnsiTheme="minorHAnsi" w:cstheme="minorHAnsi"/>
                <w:caps/>
                <w:szCs w:val="22"/>
                <w:lang w:val="en-GB"/>
              </w:rPr>
              <w:t>Tourism</w:t>
            </w:r>
          </w:p>
          <w:p w14:paraId="784773AB" w14:textId="7760BD7A" w:rsidR="00F06FBF" w:rsidRPr="005E7EEF" w:rsidRDefault="00FE1D4A" w:rsidP="009D6DCB">
            <w:pPr>
              <w:pStyle w:val="titolotabella"/>
              <w:snapToGrid w:val="0"/>
              <w:spacing w:before="60" w:after="60"/>
              <w:jc w:val="center"/>
              <w:rPr>
                <w:rFonts w:asciiTheme="minorHAnsi" w:hAnsiTheme="minorHAnsi" w:cstheme="minorHAnsi"/>
                <w:b w:val="0"/>
                <w:bCs/>
                <w:szCs w:val="22"/>
                <w:lang w:val="en-GB"/>
              </w:rPr>
            </w:pPr>
            <w:r w:rsidRPr="005E7EEF">
              <w:rPr>
                <w:rFonts w:asciiTheme="minorHAnsi" w:hAnsiTheme="minorHAnsi" w:cstheme="minorHAnsi"/>
                <w:bCs/>
                <w:szCs w:val="22"/>
                <w:lang w:val="en-GB"/>
              </w:rPr>
              <w:t>Components:</w:t>
            </w:r>
            <w:r w:rsidR="00DC0A72" w:rsidRPr="005E7EEF">
              <w:rPr>
                <w:rFonts w:asciiTheme="minorHAnsi" w:hAnsiTheme="minorHAnsi" w:cstheme="minorHAnsi"/>
                <w:bCs/>
                <w:szCs w:val="22"/>
                <w:lang w:val="en-GB"/>
              </w:rPr>
              <w:t xml:space="preserve"> </w:t>
            </w:r>
          </w:p>
        </w:tc>
      </w:tr>
      <w:tr w:rsidR="00FE1D4A" w:rsidRPr="005E7EEF" w14:paraId="2D429FF6"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171C219F" w14:textId="603C1788" w:rsidR="00FE1D4A" w:rsidRPr="005E7EEF" w:rsidRDefault="00FE1D4A" w:rsidP="009D6DCB">
            <w:pPr>
              <w:pStyle w:val="titolotabella"/>
              <w:snapToGrid w:val="0"/>
              <w:spacing w:before="60" w:after="60"/>
              <w:jc w:val="center"/>
              <w:rPr>
                <w:rFonts w:asciiTheme="minorHAnsi" w:hAnsiTheme="minorHAnsi" w:cstheme="minorHAnsi"/>
                <w:i/>
                <w:iCs/>
                <w:caps/>
                <w:szCs w:val="22"/>
                <w:lang w:val="en-GB"/>
              </w:rPr>
            </w:pPr>
            <w:r w:rsidRPr="005E7EEF">
              <w:rPr>
                <w:rFonts w:asciiTheme="minorHAnsi" w:hAnsiTheme="minorHAnsi" w:cstheme="minorHAnsi"/>
                <w:i/>
                <w:iCs/>
                <w:caps/>
                <w:szCs w:val="22"/>
                <w:lang w:val="en-GB"/>
              </w:rPr>
              <w:t>TITLE</w:t>
            </w:r>
            <w:r w:rsidR="00DA0B38" w:rsidRPr="005E7EEF">
              <w:rPr>
                <w:rFonts w:asciiTheme="minorHAnsi" w:hAnsiTheme="minorHAnsi" w:cstheme="minorHAnsi"/>
                <w:i/>
                <w:iCs/>
                <w:caps/>
                <w:szCs w:val="22"/>
                <w:lang w:val="en-GB"/>
              </w:rPr>
              <w:t>:</w:t>
            </w:r>
            <w:r w:rsidR="002362EC" w:rsidRPr="005E7EEF">
              <w:rPr>
                <w:rFonts w:asciiTheme="minorHAnsi" w:hAnsiTheme="minorHAnsi" w:cstheme="minorHAnsi"/>
                <w:i/>
                <w:iCs/>
                <w:caps/>
                <w:szCs w:val="22"/>
                <w:lang w:val="en-GB"/>
              </w:rPr>
              <w:t xml:space="preserve"> Monitoring scheme for the assessment of the Ecosystem based and Integrated Coastal Zone Management in the “Gulf of corigliano” pilot </w:t>
            </w:r>
            <w:r w:rsidR="00DC0A72" w:rsidRPr="005E7EEF">
              <w:rPr>
                <w:rFonts w:asciiTheme="minorHAnsi" w:hAnsiTheme="minorHAnsi" w:cstheme="minorHAnsi"/>
                <w:i/>
                <w:iCs/>
                <w:caps/>
                <w:szCs w:val="22"/>
                <w:lang w:val="en-GB"/>
              </w:rPr>
              <w:t>AREA APPLIED</w:t>
            </w:r>
            <w:r w:rsidR="002362EC" w:rsidRPr="005E7EEF">
              <w:rPr>
                <w:rFonts w:asciiTheme="minorHAnsi" w:hAnsiTheme="minorHAnsi" w:cstheme="minorHAnsi"/>
                <w:i/>
                <w:iCs/>
                <w:caps/>
                <w:szCs w:val="22"/>
                <w:lang w:val="en-GB"/>
              </w:rPr>
              <w:t xml:space="preserve"> to tourism driver</w:t>
            </w:r>
          </w:p>
        </w:tc>
      </w:tr>
      <w:tr w:rsidR="00FE1D4A" w:rsidRPr="005E7EEF" w14:paraId="31FEBAED"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5AB4ADE8" w14:textId="1386E1AC" w:rsidR="00FE1D4A" w:rsidRPr="005E7EEF" w:rsidRDefault="00FE1D4A" w:rsidP="009D6DCB">
            <w:pPr>
              <w:pStyle w:val="titolotabella"/>
              <w:snapToGrid w:val="0"/>
              <w:spacing w:before="60" w:after="60"/>
              <w:jc w:val="center"/>
              <w:rPr>
                <w:rFonts w:asciiTheme="minorHAnsi" w:hAnsiTheme="minorHAnsi" w:cstheme="minorHAnsi"/>
                <w:caps/>
                <w:szCs w:val="22"/>
                <w:lang w:val="en-GB"/>
              </w:rPr>
            </w:pPr>
            <w:r w:rsidRPr="005E7EEF">
              <w:rPr>
                <w:rFonts w:asciiTheme="minorHAnsi" w:hAnsiTheme="minorHAnsi" w:cstheme="minorHAnsi"/>
                <w:caps/>
                <w:szCs w:val="22"/>
                <w:lang w:val="en-GB"/>
              </w:rPr>
              <w:t xml:space="preserve">tARGET AREA </w:t>
            </w:r>
          </w:p>
          <w:p w14:paraId="389B1EF0" w14:textId="60807C4A" w:rsidR="00F11B59" w:rsidRPr="005E7EEF" w:rsidRDefault="00F11B59" w:rsidP="00F11B59">
            <w:pPr>
              <w:pStyle w:val="tabella"/>
              <w:rPr>
                <w:rFonts w:asciiTheme="minorHAnsi" w:hAnsiTheme="minorHAnsi" w:cstheme="minorHAnsi"/>
                <w:sz w:val="22"/>
                <w:szCs w:val="22"/>
                <w:lang w:val="en-GB"/>
                <w:rPrChange w:id="0" w:author="Francesca Pella" w:date="2023-09-27T10:18:00Z">
                  <w:rPr>
                    <w:lang w:val="en-GB"/>
                  </w:rPr>
                </w:rPrChange>
              </w:rPr>
            </w:pPr>
            <w:r w:rsidRPr="005E7EEF">
              <w:rPr>
                <w:rFonts w:asciiTheme="minorHAnsi" w:hAnsiTheme="minorHAnsi" w:cstheme="minorHAnsi"/>
                <w:sz w:val="22"/>
                <w:szCs w:val="22"/>
                <w:lang w:val="en-GB"/>
                <w:rPrChange w:id="1" w:author="Francesca Pella" w:date="2023-09-27T10:18:00Z">
                  <w:rPr>
                    <w:lang w:val="en-GB"/>
                  </w:rPr>
                </w:rPrChange>
              </w:rPr>
              <w:t>“Gulf of Corigliano” as project area defined in Med4EBM project and the Lake Tarsia and Crati river Reserves</w:t>
            </w:r>
          </w:p>
        </w:tc>
      </w:tr>
      <w:tr w:rsidR="00FE1D4A" w:rsidRPr="005E7EEF" w14:paraId="29699148"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07F93B23" w14:textId="77777777" w:rsidR="00DC0A72" w:rsidRPr="005E7EEF" w:rsidRDefault="00360767" w:rsidP="009D6DCB">
            <w:pPr>
              <w:pStyle w:val="titolotabella"/>
              <w:snapToGrid w:val="0"/>
              <w:spacing w:before="60" w:after="60"/>
              <w:jc w:val="center"/>
              <w:rPr>
                <w:rFonts w:asciiTheme="minorHAnsi" w:hAnsiTheme="minorHAnsi" w:cstheme="minorHAnsi"/>
                <w:caps/>
                <w:szCs w:val="22"/>
                <w:lang w:val="en-GB"/>
              </w:rPr>
            </w:pPr>
            <w:r w:rsidRPr="005E7EEF">
              <w:rPr>
                <w:rFonts w:asciiTheme="minorHAnsi" w:hAnsiTheme="minorHAnsi" w:cstheme="minorHAnsi"/>
                <w:caps/>
                <w:szCs w:val="22"/>
                <w:lang w:val="en-GB"/>
              </w:rPr>
              <w:t xml:space="preserve">frequency </w:t>
            </w:r>
          </w:p>
          <w:p w14:paraId="3B78EEAF" w14:textId="388C35E9" w:rsidR="00FE1D4A" w:rsidRPr="005E7EEF" w:rsidRDefault="00DC0A72" w:rsidP="005E7EEF">
            <w:pPr>
              <w:pStyle w:val="titolotabella"/>
              <w:snapToGrid w:val="0"/>
              <w:spacing w:before="60" w:after="60"/>
              <w:rPr>
                <w:rFonts w:asciiTheme="minorHAnsi" w:hAnsiTheme="minorHAnsi" w:cstheme="minorHAnsi"/>
                <w:caps/>
                <w:szCs w:val="22"/>
                <w:lang w:val="en-GB"/>
              </w:rPr>
            </w:pPr>
            <w:proofErr w:type="gramStart"/>
            <w:r w:rsidRPr="005E7EEF">
              <w:rPr>
                <w:rFonts w:asciiTheme="minorHAnsi" w:hAnsiTheme="minorHAnsi" w:cstheme="minorHAnsi"/>
                <w:caps/>
                <w:szCs w:val="22"/>
                <w:lang w:val="en-GB"/>
              </w:rPr>
              <w:t>U</w:t>
            </w:r>
            <w:r w:rsidR="00E25E58" w:rsidRPr="005E7EEF">
              <w:rPr>
                <w:rFonts w:asciiTheme="minorHAnsi" w:hAnsiTheme="minorHAnsi" w:cstheme="minorHAnsi"/>
                <w:b w:val="0"/>
                <w:bCs/>
                <w:szCs w:val="22"/>
                <w:lang w:val="en-GB"/>
                <w:rPrChange w:id="2" w:author="Francesca Pella" w:date="2023-09-27T10:18:00Z">
                  <w:rPr>
                    <w:rFonts w:asciiTheme="minorHAnsi" w:hAnsiTheme="minorHAnsi" w:cstheme="minorHAnsi"/>
                    <w:b w:val="0"/>
                    <w:bCs/>
                    <w:sz w:val="18"/>
                    <w:szCs w:val="18"/>
                    <w:lang w:val="en-GB"/>
                  </w:rPr>
                </w:rPrChange>
              </w:rPr>
              <w:t>sually</w:t>
            </w:r>
            <w:proofErr w:type="gramEnd"/>
            <w:r w:rsidR="00E25E58" w:rsidRPr="005E7EEF">
              <w:rPr>
                <w:rFonts w:asciiTheme="minorHAnsi" w:hAnsiTheme="minorHAnsi" w:cstheme="minorHAnsi"/>
                <w:b w:val="0"/>
                <w:bCs/>
                <w:szCs w:val="22"/>
                <w:lang w:val="en-GB"/>
                <w:rPrChange w:id="3" w:author="Francesca Pella" w:date="2023-09-27T10:18:00Z">
                  <w:rPr>
                    <w:rFonts w:asciiTheme="minorHAnsi" w:hAnsiTheme="minorHAnsi" w:cstheme="minorHAnsi"/>
                    <w:b w:val="0"/>
                    <w:bCs/>
                    <w:sz w:val="18"/>
                    <w:szCs w:val="18"/>
                    <w:lang w:val="en-GB"/>
                  </w:rPr>
                </w:rPrChange>
              </w:rPr>
              <w:t xml:space="preserve"> the collection of data selected for the building of the indicator framework from Regional Agencies for the protection of the Environment and regional administration is implemented annually</w:t>
            </w:r>
          </w:p>
        </w:tc>
      </w:tr>
      <w:tr w:rsidR="00F06FBF" w:rsidRPr="005E7EEF" w14:paraId="44BC4362" w14:textId="77777777" w:rsidTr="005E7EEF">
        <w:trPr>
          <w:trHeight w:val="1141"/>
        </w:trPr>
        <w:tc>
          <w:tcPr>
            <w:tcW w:w="1918" w:type="dxa"/>
            <w:gridSpan w:val="2"/>
            <w:tcBorders>
              <w:top w:val="single" w:sz="4" w:space="0" w:color="000000"/>
              <w:left w:val="single" w:sz="4" w:space="0" w:color="000000"/>
              <w:bottom w:val="single" w:sz="4" w:space="0" w:color="000000"/>
            </w:tcBorders>
            <w:shd w:val="clear" w:color="auto" w:fill="auto"/>
          </w:tcPr>
          <w:p w14:paraId="2E244C75" w14:textId="77777777" w:rsidR="00F06FBF" w:rsidRPr="00275934" w:rsidRDefault="00F06FBF" w:rsidP="00474518">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t>MONITORING RATIONALE (System Component)</w:t>
            </w:r>
          </w:p>
          <w:p w14:paraId="4195E697" w14:textId="77777777" w:rsidR="00F06FBF" w:rsidRPr="00275934" w:rsidRDefault="00F06FBF" w:rsidP="00474518">
            <w:pPr>
              <w:pStyle w:val="BodyText"/>
              <w:rPr>
                <w:rFonts w:asciiTheme="minorHAnsi" w:hAnsiTheme="minorHAnsi" w:cstheme="minorHAnsi"/>
                <w:b/>
                <w:bCs/>
                <w:color w:val="000000"/>
                <w:sz w:val="22"/>
                <w:szCs w:val="22"/>
                <w:lang w:val="en-GB"/>
              </w:rPr>
            </w:pPr>
          </w:p>
          <w:p w14:paraId="2EBC10A3" w14:textId="77777777" w:rsidR="00F06FBF" w:rsidRPr="00275934" w:rsidRDefault="00F06FBF" w:rsidP="00474518">
            <w:pPr>
              <w:pStyle w:val="BodyText"/>
              <w:rPr>
                <w:rFonts w:asciiTheme="minorHAnsi" w:hAnsiTheme="minorHAnsi" w:cstheme="minorHAnsi"/>
                <w:b/>
                <w:bCs/>
                <w:color w:val="000000"/>
                <w:sz w:val="22"/>
                <w:szCs w:val="22"/>
                <w:lang w:val="en-GB"/>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14:paraId="3602D6DC" w14:textId="7B94BB92" w:rsidR="00BB6290" w:rsidRDefault="00BB6290" w:rsidP="00BB6290">
            <w:pPr>
              <w:snapToGrid w:val="0"/>
              <w:jc w:val="both"/>
              <w:rPr>
                <w:rFonts w:asciiTheme="minorHAnsi" w:hAnsiTheme="minorHAnsi" w:cstheme="minorHAnsi"/>
                <w:noProof/>
                <w:sz w:val="22"/>
                <w:szCs w:val="22"/>
                <w:lang w:val="en-GB"/>
              </w:rPr>
            </w:pPr>
            <w:r w:rsidRPr="00BB6290">
              <w:rPr>
                <w:rFonts w:asciiTheme="minorHAnsi" w:hAnsiTheme="minorHAnsi" w:cstheme="minorHAnsi"/>
                <w:noProof/>
                <w:sz w:val="22"/>
                <w:szCs w:val="22"/>
                <w:lang w:val="en-GB"/>
              </w:rPr>
              <w:t>During the Ecosystem Context Analysis, tourism was identified as one of</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systemic factors to determine critical conditions and environmental stress, representing a pitfall</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constant especially for the most fragile and sensitive areas such as natural areas and marine-coastal areas.</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If it is true that tourist flows certainly produce wealth, the balance of tourism outputs</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can be negative if the ecological carrying capacity of an area is exceeded, provided that yes</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occurs when human pressure is such as to degrade available and unavailable natural resources</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allow their regeneration. Among the tourism outputs that generate the greatest degradation are:</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the consumption of the water resource, a worse quality of the marine-coastal waters and of the air, a</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greater production of waste, land consumption as a result of excessive infrastructure</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and overbuilding, all conditions capable of fragmenting habitat and compromising the</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 xml:space="preserve">biodiversity of more natural environments. </w:t>
            </w:r>
            <w:commentRangeStart w:id="4"/>
            <w:commentRangeStart w:id="5"/>
            <w:r w:rsidRPr="00BB6290">
              <w:rPr>
                <w:rFonts w:asciiTheme="minorHAnsi" w:hAnsiTheme="minorHAnsi" w:cstheme="minorHAnsi"/>
                <w:noProof/>
                <w:sz w:val="22"/>
                <w:szCs w:val="22"/>
                <w:lang w:val="en-GB"/>
              </w:rPr>
              <w:t>In</w:t>
            </w:r>
            <w:commentRangeEnd w:id="4"/>
            <w:r w:rsidR="005B047C">
              <w:rPr>
                <w:rStyle w:val="CommentReference"/>
              </w:rPr>
              <w:commentReference w:id="4"/>
            </w:r>
            <w:commentRangeEnd w:id="5"/>
            <w:r w:rsidR="00822FA8">
              <w:rPr>
                <w:rStyle w:val="CommentReference"/>
              </w:rPr>
              <w:commentReference w:id="5"/>
            </w:r>
            <w:r w:rsidRPr="00BB6290">
              <w:rPr>
                <w:rFonts w:asciiTheme="minorHAnsi" w:hAnsiTheme="minorHAnsi" w:cstheme="minorHAnsi"/>
                <w:noProof/>
                <w:sz w:val="22"/>
                <w:szCs w:val="22"/>
                <w:lang w:val="en-GB"/>
              </w:rPr>
              <w:t xml:space="preserve"> these contexts of friction between human activities and</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need for conservation, planning strategies are therefore needed that allow for</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 xml:space="preserve">protect environmental resources, while avoiding losing all those </w:t>
            </w:r>
            <w:r>
              <w:rPr>
                <w:rFonts w:asciiTheme="minorHAnsi" w:hAnsiTheme="minorHAnsi" w:cstheme="minorHAnsi"/>
                <w:noProof/>
                <w:sz w:val="22"/>
                <w:szCs w:val="22"/>
                <w:lang w:val="en-GB"/>
              </w:rPr>
              <w:t xml:space="preserve">social and </w:t>
            </w:r>
            <w:r w:rsidRPr="00BB6290">
              <w:rPr>
                <w:rFonts w:asciiTheme="minorHAnsi" w:hAnsiTheme="minorHAnsi" w:cstheme="minorHAnsi"/>
                <w:noProof/>
                <w:sz w:val="22"/>
                <w:szCs w:val="22"/>
                <w:lang w:val="en-GB"/>
              </w:rPr>
              <w:t xml:space="preserve">economic benefits deriving from the touristic exploitation of those </w:t>
            </w:r>
            <w:commentRangeStart w:id="6"/>
            <w:r w:rsidRPr="00BB6290">
              <w:rPr>
                <w:rFonts w:asciiTheme="minorHAnsi" w:hAnsiTheme="minorHAnsi" w:cstheme="minorHAnsi"/>
                <w:noProof/>
                <w:sz w:val="22"/>
                <w:szCs w:val="22"/>
                <w:lang w:val="en-GB"/>
              </w:rPr>
              <w:t>resources</w:t>
            </w:r>
            <w:commentRangeEnd w:id="6"/>
            <w:r w:rsidR="0046241C">
              <w:rPr>
                <w:rStyle w:val="CommentReference"/>
              </w:rPr>
              <w:commentReference w:id="6"/>
            </w:r>
            <w:r w:rsidRPr="00BB6290">
              <w:rPr>
                <w:rFonts w:asciiTheme="minorHAnsi" w:hAnsiTheme="minorHAnsi" w:cstheme="minorHAnsi"/>
                <w:noProof/>
                <w:sz w:val="22"/>
                <w:szCs w:val="22"/>
                <w:lang w:val="en-GB"/>
              </w:rPr>
              <w:t>.</w:t>
            </w:r>
          </w:p>
          <w:p w14:paraId="2A2677F8" w14:textId="77777777" w:rsidR="0046241C" w:rsidRDefault="0046241C" w:rsidP="00BB6290">
            <w:pPr>
              <w:snapToGrid w:val="0"/>
              <w:jc w:val="both"/>
              <w:rPr>
                <w:rFonts w:asciiTheme="minorHAnsi" w:hAnsiTheme="minorHAnsi" w:cstheme="minorHAnsi"/>
                <w:noProof/>
                <w:sz w:val="22"/>
                <w:szCs w:val="22"/>
                <w:lang w:val="en-GB"/>
              </w:rPr>
            </w:pPr>
          </w:p>
          <w:p w14:paraId="77202784" w14:textId="2C327B39" w:rsidR="0046241C" w:rsidRPr="00BB6290" w:rsidRDefault="0046241C" w:rsidP="005E7EEF">
            <w:pPr>
              <w:snapToGrid w:val="0"/>
              <w:jc w:val="center"/>
              <w:rPr>
                <w:rFonts w:asciiTheme="minorHAnsi" w:hAnsiTheme="minorHAnsi" w:cstheme="minorHAnsi"/>
                <w:noProof/>
                <w:sz w:val="22"/>
                <w:szCs w:val="22"/>
                <w:lang w:val="en-GB"/>
              </w:rPr>
              <w:pPrChange w:id="7" w:author="Francesca Pella" w:date="2023-09-27T10:20:00Z">
                <w:pPr>
                  <w:snapToGrid w:val="0"/>
                  <w:jc w:val="both"/>
                </w:pPr>
              </w:pPrChange>
            </w:pPr>
            <w:r w:rsidRPr="0046241C">
              <w:rPr>
                <w:rFonts w:asciiTheme="minorHAnsi" w:hAnsiTheme="minorHAnsi" w:cstheme="minorHAnsi"/>
                <w:noProof/>
                <w:sz w:val="22"/>
                <w:szCs w:val="22"/>
                <w:lang w:val="en-GB"/>
              </w:rPr>
              <w:drawing>
                <wp:inline distT="0" distB="0" distL="0" distR="0" wp14:anchorId="27AE1280" wp14:editId="4EE12AAD">
                  <wp:extent cx="1927860" cy="2941320"/>
                  <wp:effectExtent l="0" t="0" r="0" b="0"/>
                  <wp:docPr id="19372180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218030" name=""/>
                          <pic:cNvPicPr/>
                        </pic:nvPicPr>
                        <pic:blipFill rotWithShape="1">
                          <a:blip r:embed="rId12"/>
                          <a:srcRect l="45796" r="16216" b="12867"/>
                          <a:stretch/>
                        </pic:blipFill>
                        <pic:spPr bwMode="auto">
                          <a:xfrm>
                            <a:off x="0" y="0"/>
                            <a:ext cx="1928027" cy="2941575"/>
                          </a:xfrm>
                          <a:prstGeom prst="rect">
                            <a:avLst/>
                          </a:prstGeom>
                          <a:ln>
                            <a:noFill/>
                          </a:ln>
                          <a:extLst>
                            <a:ext uri="{53640926-AAD7-44D8-BBD7-CCE9431645EC}">
                              <a14:shadowObscured xmlns:a14="http://schemas.microsoft.com/office/drawing/2010/main"/>
                            </a:ext>
                          </a:extLst>
                        </pic:spPr>
                      </pic:pic>
                    </a:graphicData>
                  </a:graphic>
                </wp:inline>
              </w:drawing>
            </w:r>
          </w:p>
          <w:p w14:paraId="30336532" w14:textId="26B715BF" w:rsidR="006B7068" w:rsidRDefault="006B7068" w:rsidP="00BB6290">
            <w:pPr>
              <w:snapToGrid w:val="0"/>
              <w:jc w:val="both"/>
              <w:rPr>
                <w:ins w:id="8" w:author="Francesca Pella" w:date="2023-09-27T10:20:00Z"/>
                <w:rFonts w:asciiTheme="minorHAnsi" w:hAnsiTheme="minorHAnsi" w:cstheme="minorHAnsi"/>
                <w:noProof/>
                <w:sz w:val="22"/>
                <w:szCs w:val="22"/>
                <w:lang w:val="en-GB"/>
              </w:rPr>
            </w:pPr>
            <w:ins w:id="9" w:author="Francesca Pella" w:date="2023-09-27T10:20:00Z">
              <w:r>
                <w:rPr>
                  <w:rFonts w:asciiTheme="minorHAnsi" w:hAnsiTheme="minorHAnsi" w:cstheme="minorHAnsi"/>
                  <w:noProof/>
                  <w:sz w:val="22"/>
                  <w:szCs w:val="22"/>
                  <w:lang w:val="en-GB"/>
                </w:rPr>
                <w:t>Figure 1</w:t>
              </w:r>
            </w:ins>
          </w:p>
          <w:p w14:paraId="6DE6D2E3" w14:textId="279592F4" w:rsidR="005E7EEF" w:rsidRDefault="005E7EEF" w:rsidP="00BB6290">
            <w:pPr>
              <w:snapToGrid w:val="0"/>
              <w:jc w:val="both"/>
              <w:rPr>
                <w:ins w:id="10" w:author="Francesca Pella" w:date="2023-09-27T10:20:00Z"/>
                <w:rFonts w:asciiTheme="minorHAnsi" w:hAnsiTheme="minorHAnsi" w:cstheme="minorHAnsi"/>
                <w:noProof/>
                <w:sz w:val="22"/>
                <w:szCs w:val="22"/>
                <w:lang w:val="en-GB"/>
              </w:rPr>
            </w:pPr>
            <w:ins w:id="11" w:author="Francesca Pella" w:date="2023-09-27T10:19:00Z">
              <w:r>
                <w:rPr>
                  <w:rFonts w:asciiTheme="minorHAnsi" w:hAnsiTheme="minorHAnsi" w:cstheme="minorHAnsi"/>
                  <w:noProof/>
                  <w:sz w:val="22"/>
                  <w:szCs w:val="22"/>
                  <w:lang w:val="en-GB"/>
                </w:rPr>
                <w:t>Main environmental challenges of Medi</w:t>
              </w:r>
            </w:ins>
            <w:ins w:id="12" w:author="Francesca Pella" w:date="2023-09-27T10:20:00Z">
              <w:r>
                <w:rPr>
                  <w:rFonts w:asciiTheme="minorHAnsi" w:hAnsiTheme="minorHAnsi" w:cstheme="minorHAnsi"/>
                  <w:noProof/>
                  <w:sz w:val="22"/>
                  <w:szCs w:val="22"/>
                  <w:lang w:val="en-GB"/>
                </w:rPr>
                <w:t>terranean tourism (STC, 2022).</w:t>
              </w:r>
            </w:ins>
          </w:p>
          <w:p w14:paraId="7326E40B" w14:textId="77777777" w:rsidR="005E7EEF" w:rsidRDefault="005E7EEF" w:rsidP="00BB6290">
            <w:pPr>
              <w:snapToGrid w:val="0"/>
              <w:jc w:val="both"/>
              <w:rPr>
                <w:ins w:id="13" w:author="Francesca Pella" w:date="2023-09-27T10:19:00Z"/>
                <w:rFonts w:asciiTheme="minorHAnsi" w:hAnsiTheme="minorHAnsi" w:cstheme="minorHAnsi"/>
                <w:noProof/>
                <w:sz w:val="22"/>
                <w:szCs w:val="22"/>
                <w:lang w:val="en-GB"/>
              </w:rPr>
            </w:pPr>
          </w:p>
          <w:p w14:paraId="44A1943B" w14:textId="28D0D0CB" w:rsidR="00F06FBF" w:rsidRDefault="00BB6290" w:rsidP="00BB6290">
            <w:pPr>
              <w:snapToGrid w:val="0"/>
              <w:jc w:val="both"/>
              <w:rPr>
                <w:rFonts w:asciiTheme="minorHAnsi" w:hAnsiTheme="minorHAnsi" w:cstheme="minorHAnsi"/>
                <w:noProof/>
                <w:sz w:val="22"/>
                <w:szCs w:val="22"/>
              </w:rPr>
            </w:pPr>
            <w:r w:rsidRPr="00BB6290">
              <w:rPr>
                <w:rFonts w:asciiTheme="minorHAnsi" w:hAnsiTheme="minorHAnsi" w:cstheme="minorHAnsi"/>
                <w:noProof/>
                <w:sz w:val="22"/>
                <w:szCs w:val="22"/>
                <w:lang w:val="en-GB"/>
              </w:rPr>
              <w:t>The considered project area, largely coinciding with the Sibari plain in front of the gulf of</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Corigliano, is historically stretched out over the sea, in the past thriving in trade with the civilizations of the Sea</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 xml:space="preserve">Eastern Mediterranean, today it is configured as an area with a strong tourist-bathing vocation. </w:t>
            </w:r>
            <w:r>
              <w:rPr>
                <w:rFonts w:asciiTheme="minorHAnsi" w:hAnsiTheme="minorHAnsi" w:cstheme="minorHAnsi"/>
                <w:noProof/>
                <w:sz w:val="22"/>
                <w:szCs w:val="22"/>
                <w:lang w:val="en-GB"/>
              </w:rPr>
              <w:t xml:space="preserve">Following </w:t>
            </w:r>
            <w:r w:rsidRPr="00BB6290">
              <w:rPr>
                <w:rFonts w:asciiTheme="minorHAnsi" w:hAnsiTheme="minorHAnsi" w:cstheme="minorHAnsi"/>
                <w:noProof/>
                <w:sz w:val="22"/>
                <w:szCs w:val="22"/>
                <w:lang w:val="en-GB"/>
              </w:rPr>
              <w:t xml:space="preserve">the approximately 68 km of coast, there are </w:t>
            </w:r>
            <w:r w:rsidR="00E25E58">
              <w:rPr>
                <w:rFonts w:asciiTheme="minorHAnsi" w:hAnsiTheme="minorHAnsi" w:cstheme="minorHAnsi"/>
                <w:noProof/>
                <w:sz w:val="22"/>
                <w:szCs w:val="22"/>
                <w:lang w:val="en-GB"/>
              </w:rPr>
              <w:t>6</w:t>
            </w:r>
            <w:r w:rsidRPr="00BB6290">
              <w:rPr>
                <w:rFonts w:asciiTheme="minorHAnsi" w:hAnsiTheme="minorHAnsi" w:cstheme="minorHAnsi"/>
                <w:noProof/>
                <w:sz w:val="22"/>
                <w:szCs w:val="22"/>
                <w:lang w:val="en-GB"/>
              </w:rPr>
              <w:t xml:space="preserve"> Municipalities facing the sea: Amendolara, Albidona,</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 xml:space="preserve">Trebisacce, Villapiana, Cassano </w:t>
            </w:r>
            <w:r w:rsidRPr="00BB6290">
              <w:rPr>
                <w:rFonts w:asciiTheme="minorHAnsi" w:hAnsiTheme="minorHAnsi" w:cstheme="minorHAnsi"/>
                <w:noProof/>
                <w:sz w:val="22"/>
                <w:szCs w:val="22"/>
                <w:lang w:val="en-GB"/>
              </w:rPr>
              <w:lastRenderedPageBreak/>
              <w:t>all'Ionio, Corigliano-Rossano. In recent decades, the connotation</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tourist-bathing area in the area has generated a change in the overall structure</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of the coastal area, where the built-up areas have significantly increased. To historic residential areas,</w:t>
            </w:r>
            <w:r w:rsidR="00AB4D25">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located away from the coast, tourist villages, resorts and coastal settlements have been added</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mainly characterized by the phenomenon of second homes. These are very often agglomerations</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built in an illegal building regime that has generated an urban fabric devoid of centrality e</w:t>
            </w:r>
            <w:r>
              <w:rPr>
                <w:rFonts w:asciiTheme="minorHAnsi" w:hAnsiTheme="minorHAnsi" w:cstheme="minorHAnsi"/>
                <w:noProof/>
                <w:sz w:val="22"/>
                <w:szCs w:val="22"/>
                <w:lang w:val="en-GB"/>
              </w:rPr>
              <w:t xml:space="preserve"> </w:t>
            </w:r>
            <w:r w:rsidRPr="00BB6290">
              <w:rPr>
                <w:rFonts w:asciiTheme="minorHAnsi" w:hAnsiTheme="minorHAnsi" w:cstheme="minorHAnsi"/>
                <w:noProof/>
                <w:sz w:val="22"/>
                <w:szCs w:val="22"/>
                <w:lang w:val="en-GB"/>
              </w:rPr>
              <w:t xml:space="preserve">not integrated with the remaining settlement context. </w:t>
            </w:r>
            <w:r w:rsidRPr="00DC0A72">
              <w:rPr>
                <w:rFonts w:asciiTheme="minorHAnsi" w:hAnsiTheme="minorHAnsi" w:cstheme="minorHAnsi"/>
                <w:noProof/>
                <w:sz w:val="22"/>
                <w:szCs w:val="22"/>
              </w:rPr>
              <w:t xml:space="preserve">The most important examples are Marina di Amendolara, Villapiana Scalo and Villapiana Lido, Marina di Sibari and Lakes of Sibari, il Salice, Marina di Schiavonea, Lido Sant'Angelo and the Zolfara. </w:t>
            </w:r>
          </w:p>
          <w:p w14:paraId="510D330F" w14:textId="77777777" w:rsidR="00AB4D25" w:rsidRDefault="00AB4D25" w:rsidP="00BB6290">
            <w:pPr>
              <w:snapToGrid w:val="0"/>
              <w:jc w:val="both"/>
              <w:rPr>
                <w:rFonts w:asciiTheme="minorHAnsi" w:hAnsiTheme="minorHAnsi" w:cstheme="minorHAnsi"/>
                <w:noProof/>
                <w:sz w:val="22"/>
                <w:szCs w:val="22"/>
              </w:rPr>
            </w:pPr>
          </w:p>
          <w:p w14:paraId="4048D265" w14:textId="6E731230" w:rsidR="00AB4D25" w:rsidRPr="005E7EEF" w:rsidRDefault="00AB4D25" w:rsidP="00BB6290">
            <w:pPr>
              <w:snapToGrid w:val="0"/>
              <w:jc w:val="both"/>
              <w:rPr>
                <w:rFonts w:asciiTheme="minorHAnsi" w:eastAsia="Times-Roman" w:hAnsiTheme="minorHAnsi" w:cstheme="minorHAnsi"/>
                <w:sz w:val="22"/>
                <w:szCs w:val="22"/>
                <w:lang w:val="en-GB"/>
              </w:rPr>
            </w:pPr>
            <w:r w:rsidRPr="00E9587F">
              <w:rPr>
                <w:rFonts w:asciiTheme="minorHAnsi" w:hAnsiTheme="minorHAnsi" w:cstheme="minorHAnsi"/>
                <w:sz w:val="22"/>
                <w:szCs w:val="22"/>
                <w:lang w:val="en-GB"/>
              </w:rPr>
              <w:t xml:space="preserve">The EBM </w:t>
            </w:r>
            <w:r>
              <w:rPr>
                <w:rFonts w:asciiTheme="minorHAnsi" w:hAnsiTheme="minorHAnsi" w:cstheme="minorHAnsi"/>
                <w:sz w:val="22"/>
                <w:szCs w:val="22"/>
                <w:lang w:val="en-GB"/>
              </w:rPr>
              <w:t xml:space="preserve">experts of </w:t>
            </w:r>
            <w:r w:rsidRPr="00165DD4">
              <w:rPr>
                <w:rFonts w:asciiTheme="minorHAnsi" w:hAnsiTheme="minorHAnsi" w:cstheme="minorHAnsi"/>
                <w:i/>
                <w:iCs/>
                <w:sz w:val="22"/>
                <w:szCs w:val="22"/>
                <w:lang w:val="en-GB"/>
              </w:rPr>
              <w:t>Amici della Terra</w:t>
            </w:r>
            <w:r>
              <w:rPr>
                <w:rFonts w:asciiTheme="minorHAnsi" w:hAnsiTheme="minorHAnsi" w:cstheme="minorHAnsi"/>
                <w:sz w:val="22"/>
                <w:szCs w:val="22"/>
                <w:lang w:val="en-GB"/>
              </w:rPr>
              <w:t xml:space="preserve"> (AdT)</w:t>
            </w:r>
            <w:r w:rsidRPr="00E9587F">
              <w:rPr>
                <w:rFonts w:asciiTheme="minorHAnsi" w:hAnsiTheme="minorHAnsi" w:cstheme="minorHAnsi"/>
                <w:sz w:val="22"/>
                <w:szCs w:val="22"/>
                <w:lang w:val="en-GB"/>
              </w:rPr>
              <w:t xml:space="preserve"> have therefore defined a first set of indicators which</w:t>
            </w:r>
            <w:r>
              <w:rPr>
                <w:rFonts w:asciiTheme="minorHAnsi" w:hAnsiTheme="minorHAnsi" w:cstheme="minorHAnsi"/>
                <w:sz w:val="22"/>
                <w:szCs w:val="22"/>
                <w:lang w:val="en-GB"/>
              </w:rPr>
              <w:t xml:space="preserve"> drafted</w:t>
            </w:r>
            <w:r w:rsidRPr="00E9587F">
              <w:rPr>
                <w:rFonts w:asciiTheme="minorHAnsi" w:hAnsiTheme="minorHAnsi" w:cstheme="minorHAnsi"/>
                <w:sz w:val="22"/>
                <w:szCs w:val="22"/>
                <w:lang w:val="en-GB"/>
              </w:rPr>
              <w:t>, directly or indirectly, the extent of the tourist presence in the area and the load</w:t>
            </w:r>
            <w:r>
              <w:rPr>
                <w:rFonts w:asciiTheme="minorHAnsi" w:hAnsiTheme="minorHAnsi" w:cstheme="minorHAnsi"/>
                <w:sz w:val="22"/>
                <w:szCs w:val="22"/>
                <w:lang w:val="en-GB"/>
              </w:rPr>
              <w:t xml:space="preserve"> </w:t>
            </w:r>
            <w:r w:rsidRPr="00E9587F">
              <w:rPr>
                <w:rFonts w:asciiTheme="minorHAnsi" w:hAnsiTheme="minorHAnsi" w:cstheme="minorHAnsi"/>
                <w:sz w:val="22"/>
                <w:szCs w:val="22"/>
                <w:lang w:val="en-GB"/>
              </w:rPr>
              <w:t>exercised on environmental resources. The indicators, selected from the database of indicators</w:t>
            </w:r>
            <w:r>
              <w:rPr>
                <w:rFonts w:asciiTheme="minorHAnsi" w:hAnsiTheme="minorHAnsi" w:cstheme="minorHAnsi"/>
                <w:sz w:val="22"/>
                <w:szCs w:val="22"/>
                <w:lang w:val="en-GB"/>
              </w:rPr>
              <w:t xml:space="preserve"> </w:t>
            </w:r>
            <w:r w:rsidRPr="00E9587F">
              <w:rPr>
                <w:rFonts w:asciiTheme="minorHAnsi" w:hAnsiTheme="minorHAnsi" w:cstheme="minorHAnsi"/>
                <w:sz w:val="22"/>
                <w:szCs w:val="22"/>
                <w:lang w:val="en-GB"/>
              </w:rPr>
              <w:t>Tourism</w:t>
            </w:r>
            <w:r>
              <w:rPr>
                <w:rFonts w:asciiTheme="minorHAnsi" w:hAnsiTheme="minorHAnsi" w:cstheme="minorHAnsi"/>
                <w:sz w:val="22"/>
                <w:szCs w:val="22"/>
                <w:lang w:val="en-GB"/>
              </w:rPr>
              <w:t xml:space="preserve"> </w:t>
            </w:r>
            <w:r w:rsidRPr="00E9587F">
              <w:rPr>
                <w:rFonts w:asciiTheme="minorHAnsi" w:hAnsiTheme="minorHAnsi" w:cstheme="minorHAnsi"/>
                <w:sz w:val="22"/>
                <w:szCs w:val="22"/>
                <w:lang w:val="en-GB"/>
              </w:rPr>
              <w:t>environmental standards of ISPRA, fall within the national and European reference scheme of the DPSIR (Driving</w:t>
            </w:r>
            <w:r>
              <w:rPr>
                <w:rFonts w:asciiTheme="minorHAnsi" w:hAnsiTheme="minorHAnsi" w:cstheme="minorHAnsi"/>
                <w:sz w:val="22"/>
                <w:szCs w:val="22"/>
                <w:lang w:val="en-GB"/>
              </w:rPr>
              <w:t xml:space="preserve"> </w:t>
            </w:r>
            <w:r w:rsidRPr="00E9587F">
              <w:rPr>
                <w:rFonts w:asciiTheme="minorHAnsi" w:hAnsiTheme="minorHAnsi" w:cstheme="minorHAnsi"/>
                <w:sz w:val="22"/>
                <w:szCs w:val="22"/>
                <w:lang w:val="en-GB"/>
              </w:rPr>
              <w:t xml:space="preserve">forces, </w:t>
            </w:r>
            <w:r>
              <w:rPr>
                <w:rFonts w:asciiTheme="minorHAnsi" w:hAnsiTheme="minorHAnsi" w:cstheme="minorHAnsi"/>
                <w:sz w:val="22"/>
                <w:szCs w:val="22"/>
                <w:lang w:val="en-GB"/>
              </w:rPr>
              <w:t>P</w:t>
            </w:r>
            <w:r w:rsidRPr="00E9587F">
              <w:rPr>
                <w:rFonts w:asciiTheme="minorHAnsi" w:hAnsiTheme="minorHAnsi" w:cstheme="minorHAnsi"/>
                <w:sz w:val="22"/>
                <w:szCs w:val="22"/>
                <w:lang w:val="en-GB"/>
              </w:rPr>
              <w:t xml:space="preserve">ressure, </w:t>
            </w:r>
            <w:r>
              <w:rPr>
                <w:rFonts w:asciiTheme="minorHAnsi" w:hAnsiTheme="minorHAnsi" w:cstheme="minorHAnsi"/>
                <w:sz w:val="22"/>
                <w:szCs w:val="22"/>
                <w:lang w:val="en-GB"/>
              </w:rPr>
              <w:t>S</w:t>
            </w:r>
            <w:r w:rsidRPr="00E9587F">
              <w:rPr>
                <w:rFonts w:asciiTheme="minorHAnsi" w:hAnsiTheme="minorHAnsi" w:cstheme="minorHAnsi"/>
                <w:sz w:val="22"/>
                <w:szCs w:val="22"/>
                <w:lang w:val="en-GB"/>
              </w:rPr>
              <w:t xml:space="preserve">tate, </w:t>
            </w:r>
            <w:r>
              <w:rPr>
                <w:rFonts w:asciiTheme="minorHAnsi" w:hAnsiTheme="minorHAnsi" w:cstheme="minorHAnsi"/>
                <w:sz w:val="22"/>
                <w:szCs w:val="22"/>
                <w:lang w:val="en-GB"/>
              </w:rPr>
              <w:t>I</w:t>
            </w:r>
            <w:r w:rsidRPr="00E9587F">
              <w:rPr>
                <w:rFonts w:asciiTheme="minorHAnsi" w:hAnsiTheme="minorHAnsi" w:cstheme="minorHAnsi"/>
                <w:sz w:val="22"/>
                <w:szCs w:val="22"/>
                <w:lang w:val="en-GB"/>
              </w:rPr>
              <w:t xml:space="preserve">mpact and </w:t>
            </w:r>
            <w:r>
              <w:rPr>
                <w:rFonts w:asciiTheme="minorHAnsi" w:hAnsiTheme="minorHAnsi" w:cstheme="minorHAnsi"/>
                <w:sz w:val="22"/>
                <w:szCs w:val="22"/>
                <w:lang w:val="en-GB"/>
              </w:rPr>
              <w:t>R</w:t>
            </w:r>
            <w:r w:rsidRPr="00E9587F">
              <w:rPr>
                <w:rFonts w:asciiTheme="minorHAnsi" w:hAnsiTheme="minorHAnsi" w:cstheme="minorHAnsi"/>
                <w:sz w:val="22"/>
                <w:szCs w:val="22"/>
                <w:lang w:val="en-GB"/>
              </w:rPr>
              <w:t>esponse). However, it is necessary to underline how the choice and the</w:t>
            </w:r>
            <w:r>
              <w:rPr>
                <w:rFonts w:asciiTheme="minorHAnsi" w:hAnsiTheme="minorHAnsi" w:cstheme="minorHAnsi"/>
                <w:sz w:val="22"/>
                <w:szCs w:val="22"/>
                <w:lang w:val="en-GB"/>
              </w:rPr>
              <w:t xml:space="preserve"> </w:t>
            </w:r>
            <w:r w:rsidRPr="00E9587F">
              <w:rPr>
                <w:rFonts w:asciiTheme="minorHAnsi" w:hAnsiTheme="minorHAnsi" w:cstheme="minorHAnsi"/>
                <w:sz w:val="22"/>
                <w:szCs w:val="22"/>
                <w:lang w:val="en-GB"/>
              </w:rPr>
              <w:t>number of the proposed indicators has been conditioned by the availability and completeness of the</w:t>
            </w:r>
            <w:r>
              <w:rPr>
                <w:rFonts w:asciiTheme="minorHAnsi" w:hAnsiTheme="minorHAnsi" w:cstheme="minorHAnsi"/>
                <w:sz w:val="22"/>
                <w:szCs w:val="22"/>
                <w:lang w:val="en-GB"/>
              </w:rPr>
              <w:t xml:space="preserve"> </w:t>
            </w:r>
            <w:r w:rsidRPr="00E9587F">
              <w:rPr>
                <w:rFonts w:asciiTheme="minorHAnsi" w:hAnsiTheme="minorHAnsi" w:cstheme="minorHAnsi"/>
                <w:sz w:val="22"/>
                <w:szCs w:val="22"/>
                <w:lang w:val="en-GB"/>
              </w:rPr>
              <w:t xml:space="preserve">data, </w:t>
            </w:r>
            <w:r>
              <w:rPr>
                <w:rFonts w:asciiTheme="minorHAnsi" w:hAnsiTheme="minorHAnsi" w:cstheme="minorHAnsi"/>
                <w:sz w:val="22"/>
                <w:szCs w:val="22"/>
                <w:lang w:val="en-GB"/>
              </w:rPr>
              <w:t>which need a further finalization and implementation.</w:t>
            </w:r>
          </w:p>
        </w:tc>
      </w:tr>
      <w:tr w:rsidR="00F06FBF" w:rsidRPr="005E7EEF" w14:paraId="654C36AB" w14:textId="77777777" w:rsidTr="005E7EEF">
        <w:tc>
          <w:tcPr>
            <w:tcW w:w="1918" w:type="dxa"/>
            <w:gridSpan w:val="2"/>
            <w:tcBorders>
              <w:top w:val="single" w:sz="4" w:space="0" w:color="000000"/>
              <w:left w:val="single" w:sz="4" w:space="0" w:color="000000"/>
              <w:bottom w:val="single" w:sz="4" w:space="0" w:color="000000"/>
            </w:tcBorders>
            <w:shd w:val="clear" w:color="auto" w:fill="auto"/>
          </w:tcPr>
          <w:p w14:paraId="0571E684" w14:textId="77777777" w:rsidR="00F06FBF" w:rsidRPr="00275934" w:rsidRDefault="00F06FBF" w:rsidP="00474518">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lastRenderedPageBreak/>
              <w:t>MONITORING GOAL</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14:paraId="6C827EED" w14:textId="4DD743BF" w:rsidR="00F06FBF" w:rsidRPr="00275934" w:rsidRDefault="00E9587F" w:rsidP="00E9587F">
            <w:pPr>
              <w:snapToGrid w:val="0"/>
              <w:jc w:val="both"/>
              <w:rPr>
                <w:rFonts w:asciiTheme="minorHAnsi" w:eastAsia="Century" w:hAnsiTheme="minorHAnsi" w:cstheme="minorHAnsi"/>
                <w:sz w:val="22"/>
                <w:szCs w:val="22"/>
                <w:lang w:val="en-GB"/>
              </w:rPr>
            </w:pPr>
            <w:r w:rsidRPr="00276E11">
              <w:rPr>
                <w:rFonts w:asciiTheme="minorHAnsi" w:eastAsia="Century" w:hAnsiTheme="minorHAnsi" w:cstheme="minorHAnsi"/>
                <w:sz w:val="22"/>
                <w:szCs w:val="22"/>
                <w:lang w:val="en-GB"/>
              </w:rPr>
              <w:t xml:space="preserve">The monitoring plan has an objective that we could define as a scenario, which is to keep the overall impact of the sector with respect to the ecosystem of the </w:t>
            </w:r>
            <w:r w:rsidR="00F11B59">
              <w:rPr>
                <w:rFonts w:asciiTheme="minorHAnsi" w:eastAsia="Century" w:hAnsiTheme="minorHAnsi" w:cstheme="minorHAnsi"/>
                <w:sz w:val="22"/>
                <w:szCs w:val="22"/>
                <w:lang w:val="en-GB"/>
              </w:rPr>
              <w:t xml:space="preserve">project </w:t>
            </w:r>
            <w:r w:rsidRPr="00276E11">
              <w:rPr>
                <w:rFonts w:asciiTheme="minorHAnsi" w:eastAsia="Century" w:hAnsiTheme="minorHAnsi" w:cstheme="minorHAnsi"/>
                <w:sz w:val="22"/>
                <w:szCs w:val="22"/>
                <w:lang w:val="en-GB"/>
              </w:rPr>
              <w:t>area</w:t>
            </w:r>
            <w:r>
              <w:rPr>
                <w:rFonts w:asciiTheme="minorHAnsi" w:eastAsia="Century" w:hAnsiTheme="minorHAnsi" w:cstheme="minorHAnsi"/>
                <w:sz w:val="22"/>
                <w:szCs w:val="22"/>
                <w:lang w:val="en-GB"/>
              </w:rPr>
              <w:t xml:space="preserve">, </w:t>
            </w:r>
            <w:r w:rsidRPr="00276E11">
              <w:rPr>
                <w:rFonts w:asciiTheme="minorHAnsi" w:eastAsia="Century" w:hAnsiTheme="minorHAnsi" w:cstheme="minorHAnsi"/>
                <w:sz w:val="22"/>
                <w:szCs w:val="22"/>
                <w:lang w:val="en-GB"/>
              </w:rPr>
              <w:t xml:space="preserve">that </w:t>
            </w:r>
            <w:r>
              <w:rPr>
                <w:rFonts w:asciiTheme="minorHAnsi" w:eastAsia="Century" w:hAnsiTheme="minorHAnsi" w:cstheme="minorHAnsi"/>
                <w:sz w:val="22"/>
                <w:szCs w:val="22"/>
                <w:lang w:val="en-GB"/>
              </w:rPr>
              <w:t xml:space="preserve">has a hotspot </w:t>
            </w:r>
            <w:r w:rsidRPr="00276E11">
              <w:rPr>
                <w:rFonts w:asciiTheme="minorHAnsi" w:eastAsia="Century" w:hAnsiTheme="minorHAnsi" w:cstheme="minorHAnsi"/>
                <w:sz w:val="22"/>
                <w:szCs w:val="22"/>
                <w:lang w:val="en-GB"/>
              </w:rPr>
              <w:t xml:space="preserve">represented by the </w:t>
            </w:r>
            <w:r>
              <w:rPr>
                <w:rFonts w:asciiTheme="minorHAnsi" w:eastAsia="Century" w:hAnsiTheme="minorHAnsi" w:cstheme="minorHAnsi"/>
                <w:sz w:val="22"/>
                <w:szCs w:val="22"/>
                <w:lang w:val="en-GB"/>
              </w:rPr>
              <w:t xml:space="preserve">Natural </w:t>
            </w:r>
            <w:commentRangeStart w:id="14"/>
            <w:commentRangeStart w:id="15"/>
            <w:r>
              <w:rPr>
                <w:rFonts w:asciiTheme="minorHAnsi" w:eastAsia="Century" w:hAnsiTheme="minorHAnsi" w:cstheme="minorHAnsi"/>
                <w:sz w:val="22"/>
                <w:szCs w:val="22"/>
                <w:lang w:val="en-GB"/>
              </w:rPr>
              <w:t>R</w:t>
            </w:r>
            <w:r w:rsidRPr="00276E11">
              <w:rPr>
                <w:rFonts w:asciiTheme="minorHAnsi" w:eastAsia="Century" w:hAnsiTheme="minorHAnsi" w:cstheme="minorHAnsi"/>
                <w:sz w:val="22"/>
                <w:szCs w:val="22"/>
                <w:lang w:val="en-GB"/>
              </w:rPr>
              <w:t>eserve</w:t>
            </w:r>
            <w:commentRangeEnd w:id="14"/>
            <w:r w:rsidR="00AB4D25">
              <w:rPr>
                <w:rStyle w:val="CommentReference"/>
              </w:rPr>
              <w:commentReference w:id="14"/>
            </w:r>
            <w:commentRangeEnd w:id="15"/>
            <w:r w:rsidR="00331C04">
              <w:rPr>
                <w:rStyle w:val="CommentReference"/>
              </w:rPr>
              <w:commentReference w:id="15"/>
            </w:r>
            <w:r w:rsidRPr="00276E11">
              <w:rPr>
                <w:rFonts w:asciiTheme="minorHAnsi" w:eastAsia="Century" w:hAnsiTheme="minorHAnsi" w:cstheme="minorHAnsi"/>
                <w:sz w:val="22"/>
                <w:szCs w:val="22"/>
                <w:lang w:val="en-GB"/>
              </w:rPr>
              <w:t xml:space="preserve">. </w:t>
            </w:r>
          </w:p>
        </w:tc>
      </w:tr>
      <w:tr w:rsidR="00F06FBF" w:rsidRPr="00DC0A72" w14:paraId="749ADBBD" w14:textId="77777777" w:rsidTr="005E7EEF">
        <w:trPr>
          <w:trHeight w:val="672"/>
        </w:trPr>
        <w:tc>
          <w:tcPr>
            <w:tcW w:w="1918"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275934" w:rsidRDefault="00F06FBF" w:rsidP="00474518">
            <w:pPr>
              <w:pStyle w:val="tabella"/>
              <w:snapToGrid w:val="0"/>
              <w:spacing w:before="60" w:after="6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LABORATORY ANALYSIS NEEDS</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14:paraId="5513D338" w14:textId="3DA0301C" w:rsidR="00E309F7" w:rsidRPr="00275934" w:rsidRDefault="00AB4D25" w:rsidP="00E9587F">
            <w:pPr>
              <w:autoSpaceDE w:val="0"/>
              <w:autoSpaceDN w:val="0"/>
              <w:adjustRightInd w:val="0"/>
              <w:jc w:val="both"/>
              <w:rPr>
                <w:rFonts w:asciiTheme="minorHAnsi" w:hAnsiTheme="minorHAnsi" w:cstheme="minorHAnsi"/>
                <w:highlight w:val="cyan"/>
                <w:lang w:val="en-GB"/>
              </w:rPr>
            </w:pPr>
            <w:r>
              <w:rPr>
                <w:rFonts w:asciiTheme="minorHAnsi" w:hAnsiTheme="minorHAnsi" w:cstheme="minorHAnsi"/>
                <w:sz w:val="22"/>
                <w:szCs w:val="22"/>
                <w:lang w:val="en-GB"/>
              </w:rPr>
              <w:t xml:space="preserve"> -</w:t>
            </w:r>
          </w:p>
        </w:tc>
      </w:tr>
      <w:tr w:rsidR="00F06FBF" w:rsidRPr="005E7EEF" w14:paraId="1A6DF40C" w14:textId="77777777" w:rsidTr="005E7EEF">
        <w:tc>
          <w:tcPr>
            <w:tcW w:w="1918" w:type="dxa"/>
            <w:gridSpan w:val="2"/>
            <w:tcBorders>
              <w:left w:val="single" w:sz="4" w:space="0" w:color="000000"/>
              <w:bottom w:val="single" w:sz="4" w:space="0" w:color="000000"/>
            </w:tcBorders>
            <w:shd w:val="clear" w:color="auto" w:fill="auto"/>
          </w:tcPr>
          <w:p w14:paraId="73ECDE0A" w14:textId="77777777" w:rsidR="00F06FBF" w:rsidRPr="00275934" w:rsidRDefault="00F06FBF" w:rsidP="00474518">
            <w:pPr>
              <w:pStyle w:val="tabella"/>
              <w:snapToGrid w:val="0"/>
              <w:spacing w:before="60" w:after="60"/>
              <w:rPr>
                <w:rFonts w:asciiTheme="minorHAnsi" w:hAnsiTheme="minorHAnsi" w:cstheme="minorHAnsi"/>
                <w:b/>
                <w:bCs/>
                <w:caps/>
                <w:sz w:val="22"/>
                <w:szCs w:val="22"/>
                <w:lang w:val="en-GB"/>
              </w:rPr>
            </w:pPr>
            <w:r w:rsidRPr="00275934">
              <w:rPr>
                <w:rFonts w:asciiTheme="minorHAnsi" w:hAnsiTheme="minorHAnsi" w:cstheme="minorHAnsi"/>
                <w:b/>
                <w:bCs/>
                <w:caps/>
                <w:sz w:val="22"/>
                <w:szCs w:val="22"/>
                <w:lang w:val="en-GB"/>
              </w:rPr>
              <w:t>Data Analysis and interpretation protocols</w:t>
            </w:r>
          </w:p>
        </w:tc>
        <w:tc>
          <w:tcPr>
            <w:tcW w:w="8080" w:type="dxa"/>
            <w:tcBorders>
              <w:left w:val="single" w:sz="4" w:space="0" w:color="000000"/>
              <w:bottom w:val="single" w:sz="4" w:space="0" w:color="000000"/>
              <w:right w:val="single" w:sz="4" w:space="0" w:color="000000"/>
            </w:tcBorders>
            <w:shd w:val="clear" w:color="auto" w:fill="auto"/>
          </w:tcPr>
          <w:p w14:paraId="12205C33" w14:textId="072560EB" w:rsidR="00F06FBF" w:rsidRDefault="00F06FBF" w:rsidP="00474518">
            <w:pPr>
              <w:pStyle w:val="BodyText"/>
              <w:snapToGrid w:val="0"/>
              <w:spacing w:before="120" w:after="0"/>
              <w:ind w:left="17" w:right="-1" w:hanging="18"/>
              <w:jc w:val="both"/>
              <w:rPr>
                <w:rFonts w:asciiTheme="minorHAnsi" w:eastAsia="Times-Roman" w:hAnsiTheme="minorHAnsi" w:cstheme="minorHAnsi"/>
                <w:sz w:val="22"/>
                <w:szCs w:val="22"/>
                <w:lang w:val="en-GB"/>
              </w:rPr>
            </w:pPr>
            <w:r w:rsidRPr="00275934">
              <w:rPr>
                <w:rFonts w:asciiTheme="minorHAnsi" w:eastAsia="Times-Roman" w:hAnsiTheme="minorHAnsi" w:cstheme="minorHAnsi"/>
                <w:sz w:val="22"/>
                <w:szCs w:val="22"/>
                <w:lang w:val="en-GB"/>
              </w:rPr>
              <w:t xml:space="preserve"> </w:t>
            </w:r>
            <w:r w:rsidR="00EC3C16" w:rsidRPr="00EC3C16">
              <w:rPr>
                <w:rFonts w:asciiTheme="minorHAnsi" w:eastAsia="Times-Roman" w:hAnsiTheme="minorHAnsi" w:cstheme="minorHAnsi"/>
                <w:sz w:val="22"/>
                <w:szCs w:val="22"/>
                <w:lang w:val="en-GB"/>
              </w:rPr>
              <w:t xml:space="preserve">The development of the set of indicators described in the following table has the aim of identifying the dynamics of the Tourism driver, allowing the system to </w:t>
            </w:r>
            <w:r w:rsidR="00AB4D25" w:rsidRPr="00EC3C16">
              <w:rPr>
                <w:rFonts w:asciiTheme="minorHAnsi" w:eastAsia="Times-Roman" w:hAnsiTheme="minorHAnsi" w:cstheme="minorHAnsi"/>
                <w:sz w:val="22"/>
                <w:szCs w:val="22"/>
                <w:lang w:val="en-GB"/>
              </w:rPr>
              <w:t>analyse</w:t>
            </w:r>
            <w:r w:rsidR="00EC3C16" w:rsidRPr="00EC3C16">
              <w:rPr>
                <w:rFonts w:asciiTheme="minorHAnsi" w:eastAsia="Times-Roman" w:hAnsiTheme="minorHAnsi" w:cstheme="minorHAnsi"/>
                <w:sz w:val="22"/>
                <w:szCs w:val="22"/>
                <w:lang w:val="en-GB"/>
              </w:rPr>
              <w:t xml:space="preserve">, indirectly, the pressures and impacts that this type of economic activity exerts on environmental matrices, mainly the production of solid waste and effluents (and therefore the increase in the need for purification treatments) and the increase in needs in terms of drinking water resources. In addition to this, the system wants to underline the importance of data linked to the quality of bathing water (collected and </w:t>
            </w:r>
            <w:r w:rsidR="00843796">
              <w:rPr>
                <w:rFonts w:asciiTheme="minorHAnsi" w:eastAsia="Times-Roman" w:hAnsiTheme="minorHAnsi" w:cstheme="minorHAnsi"/>
                <w:sz w:val="22"/>
                <w:szCs w:val="22"/>
                <w:lang w:val="en-GB"/>
              </w:rPr>
              <w:t>stored</w:t>
            </w:r>
            <w:r w:rsidR="00EC3C16" w:rsidRPr="00EC3C16">
              <w:rPr>
                <w:rFonts w:asciiTheme="minorHAnsi" w:eastAsia="Times-Roman" w:hAnsiTheme="minorHAnsi" w:cstheme="minorHAnsi"/>
                <w:sz w:val="22"/>
                <w:szCs w:val="22"/>
                <w:lang w:val="en-GB"/>
              </w:rPr>
              <w:t xml:space="preserve"> in the DSS - ISP system) and the link that can be identified between these and the </w:t>
            </w:r>
            <w:proofErr w:type="gramStart"/>
            <w:r w:rsidR="00EC3C16" w:rsidRPr="00EC3C16">
              <w:rPr>
                <w:rFonts w:asciiTheme="minorHAnsi" w:eastAsia="Times-Roman" w:hAnsiTheme="minorHAnsi" w:cstheme="minorHAnsi"/>
                <w:sz w:val="22"/>
                <w:szCs w:val="22"/>
                <w:lang w:val="en-GB"/>
              </w:rPr>
              <w:t>increas</w:t>
            </w:r>
            <w:r w:rsidR="00843796">
              <w:rPr>
                <w:rFonts w:asciiTheme="minorHAnsi" w:eastAsia="Times-Roman" w:hAnsiTheme="minorHAnsi" w:cstheme="minorHAnsi"/>
                <w:sz w:val="22"/>
                <w:szCs w:val="22"/>
                <w:lang w:val="en-GB"/>
              </w:rPr>
              <w:t>ing</w:t>
            </w:r>
            <w:r w:rsidR="00EC3C16" w:rsidRPr="00EC3C16">
              <w:rPr>
                <w:rFonts w:asciiTheme="minorHAnsi" w:eastAsia="Times-Roman" w:hAnsiTheme="minorHAnsi" w:cstheme="minorHAnsi"/>
                <w:sz w:val="22"/>
                <w:szCs w:val="22"/>
                <w:lang w:val="en-GB"/>
              </w:rPr>
              <w:t xml:space="preserve">  tourist</w:t>
            </w:r>
            <w:proofErr w:type="gramEnd"/>
            <w:r w:rsidR="00EC3C16" w:rsidRPr="00EC3C16">
              <w:rPr>
                <w:rFonts w:asciiTheme="minorHAnsi" w:eastAsia="Times-Roman" w:hAnsiTheme="minorHAnsi" w:cstheme="minorHAnsi"/>
                <w:sz w:val="22"/>
                <w:szCs w:val="22"/>
                <w:lang w:val="en-GB"/>
              </w:rPr>
              <w:t xml:space="preserve"> </w:t>
            </w:r>
            <w:commentRangeStart w:id="16"/>
            <w:commentRangeStart w:id="17"/>
            <w:r w:rsidR="00EC3C16" w:rsidRPr="00EC3C16">
              <w:rPr>
                <w:rFonts w:asciiTheme="minorHAnsi" w:eastAsia="Times-Roman" w:hAnsiTheme="minorHAnsi" w:cstheme="minorHAnsi"/>
                <w:sz w:val="22"/>
                <w:szCs w:val="22"/>
                <w:lang w:val="en-GB"/>
              </w:rPr>
              <w:t>pressure</w:t>
            </w:r>
            <w:commentRangeEnd w:id="16"/>
            <w:r w:rsidR="00B5304D">
              <w:rPr>
                <w:rStyle w:val="CommentReference"/>
              </w:rPr>
              <w:commentReference w:id="16"/>
            </w:r>
            <w:commentRangeEnd w:id="17"/>
            <w:r w:rsidR="00331C04">
              <w:rPr>
                <w:rStyle w:val="CommentReference"/>
              </w:rPr>
              <w:commentReference w:id="17"/>
            </w:r>
            <w:r w:rsidR="00EC3C16" w:rsidRPr="00EC3C16">
              <w:rPr>
                <w:rFonts w:asciiTheme="minorHAnsi" w:eastAsia="Times-Roman" w:hAnsiTheme="minorHAnsi" w:cstheme="minorHAnsi"/>
                <w:sz w:val="22"/>
                <w:szCs w:val="22"/>
                <w:lang w:val="en-GB"/>
              </w:rPr>
              <w:t>.</w:t>
            </w:r>
          </w:p>
          <w:p w14:paraId="610F138D" w14:textId="336921AA" w:rsidR="00B5304D" w:rsidRPr="00275934" w:rsidRDefault="00B5304D" w:rsidP="00474518">
            <w:pPr>
              <w:pStyle w:val="BodyText"/>
              <w:snapToGrid w:val="0"/>
              <w:spacing w:before="120" w:after="0"/>
              <w:ind w:left="17" w:right="-1" w:hanging="18"/>
              <w:jc w:val="both"/>
              <w:rPr>
                <w:rFonts w:asciiTheme="minorHAnsi" w:eastAsia="Times-Roman" w:hAnsiTheme="minorHAnsi" w:cstheme="minorHAnsi"/>
                <w:sz w:val="22"/>
                <w:szCs w:val="22"/>
                <w:lang w:val="en-GB"/>
              </w:rPr>
            </w:pPr>
          </w:p>
        </w:tc>
      </w:tr>
      <w:tr w:rsidR="00F06FBF" w:rsidRPr="00275934" w14:paraId="11F42133"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77777777" w:rsidR="00F06FBF" w:rsidRPr="00275934" w:rsidRDefault="00F06FBF" w:rsidP="00474518">
            <w:pPr>
              <w:pStyle w:val="titolotabella"/>
              <w:snapToGrid w:val="0"/>
              <w:spacing w:before="60" w:after="60"/>
              <w:jc w:val="center"/>
              <w:rPr>
                <w:rFonts w:asciiTheme="minorHAnsi" w:hAnsiTheme="minorHAnsi" w:cstheme="minorHAnsi"/>
                <w:caps/>
                <w:szCs w:val="22"/>
                <w:lang w:val="en-GB"/>
              </w:rPr>
            </w:pPr>
            <w:r w:rsidRPr="00275934">
              <w:rPr>
                <w:rFonts w:asciiTheme="minorHAnsi" w:hAnsiTheme="minorHAnsi" w:cstheme="minorHAnsi"/>
                <w:caps/>
                <w:szCs w:val="22"/>
                <w:lang w:val="en-GB"/>
              </w:rPr>
              <w:t>DSS System Diagram &amp; INDICATORS</w:t>
            </w:r>
          </w:p>
        </w:tc>
      </w:tr>
      <w:tr w:rsidR="00F06FBF" w:rsidRPr="00DC0A72" w14:paraId="43E6990C" w14:textId="77777777" w:rsidTr="00E4392F">
        <w:trPr>
          <w:trHeight w:val="510"/>
        </w:trPr>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5DAA5693" w14:textId="4841FD42" w:rsidR="00F06FBF" w:rsidRDefault="00F06FBF" w:rsidP="00474518">
            <w:pPr>
              <w:snapToGrid w:val="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DIAGRAM ELEMENT:</w:t>
            </w:r>
            <w:r w:rsidR="004C08AA">
              <w:rPr>
                <w:rFonts w:asciiTheme="minorHAnsi" w:hAnsiTheme="minorHAnsi" w:cstheme="minorHAnsi"/>
                <w:b/>
                <w:bCs/>
                <w:sz w:val="22"/>
                <w:szCs w:val="22"/>
                <w:lang w:val="en-GB"/>
              </w:rPr>
              <w:t xml:space="preserve"> Tourist facilities/Production of waste</w:t>
            </w:r>
          </w:p>
          <w:p w14:paraId="091B3158" w14:textId="78D6F223" w:rsidR="004C08AA" w:rsidRDefault="004C08AA" w:rsidP="00474518">
            <w:pPr>
              <w:snapToGrid w:val="0"/>
              <w:rPr>
                <w:rFonts w:asciiTheme="minorHAnsi" w:hAnsiTheme="minorHAnsi" w:cstheme="minorHAnsi"/>
                <w:b/>
                <w:bCs/>
                <w:sz w:val="22"/>
                <w:szCs w:val="22"/>
                <w:lang w:val="en-GB"/>
              </w:rPr>
            </w:pPr>
            <w:r>
              <w:rPr>
                <w:rFonts w:asciiTheme="minorHAnsi" w:hAnsiTheme="minorHAnsi" w:cstheme="minorHAnsi"/>
                <w:b/>
                <w:bCs/>
                <w:sz w:val="22"/>
                <w:szCs w:val="22"/>
                <w:lang w:val="en-GB"/>
              </w:rPr>
              <w:t xml:space="preserve">                                   </w:t>
            </w:r>
            <w:r w:rsidR="00346FAA">
              <w:rPr>
                <w:rFonts w:asciiTheme="minorHAnsi" w:hAnsiTheme="minorHAnsi" w:cstheme="minorHAnsi"/>
                <w:b/>
                <w:bCs/>
                <w:sz w:val="22"/>
                <w:szCs w:val="22"/>
                <w:lang w:val="en-GB"/>
              </w:rPr>
              <w:t xml:space="preserve">    </w:t>
            </w:r>
            <w:r>
              <w:rPr>
                <w:rFonts w:asciiTheme="minorHAnsi" w:hAnsiTheme="minorHAnsi" w:cstheme="minorHAnsi"/>
                <w:b/>
                <w:bCs/>
                <w:sz w:val="22"/>
                <w:szCs w:val="22"/>
                <w:lang w:val="en-GB"/>
              </w:rPr>
              <w:t xml:space="preserve"> Hydrography and quality of </w:t>
            </w:r>
            <w:commentRangeStart w:id="18"/>
            <w:r>
              <w:rPr>
                <w:rFonts w:asciiTheme="minorHAnsi" w:hAnsiTheme="minorHAnsi" w:cstheme="minorHAnsi"/>
                <w:b/>
                <w:bCs/>
                <w:sz w:val="22"/>
                <w:szCs w:val="22"/>
                <w:lang w:val="en-GB"/>
              </w:rPr>
              <w:t>water</w:t>
            </w:r>
            <w:commentRangeEnd w:id="18"/>
            <w:r w:rsidR="00A60E97">
              <w:rPr>
                <w:rStyle w:val="CommentReference"/>
              </w:rPr>
              <w:commentReference w:id="18"/>
            </w:r>
          </w:p>
          <w:p w14:paraId="42240C2C" w14:textId="77777777" w:rsidR="00F84B9C" w:rsidRDefault="00F84B9C" w:rsidP="00474518">
            <w:pPr>
              <w:snapToGrid w:val="0"/>
              <w:rPr>
                <w:rFonts w:asciiTheme="minorHAnsi" w:hAnsiTheme="minorHAnsi" w:cstheme="minorHAnsi"/>
                <w:b/>
                <w:bCs/>
                <w:sz w:val="22"/>
                <w:szCs w:val="22"/>
                <w:lang w:val="en-GB"/>
              </w:rPr>
            </w:pPr>
          </w:p>
          <w:tbl>
            <w:tblPr>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Change w:id="19" w:author="Francesca Pella" w:date="2023-09-27T10:21:00Z">
                <w:tblPr>
                  <w:tblW w:w="9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PrChange>
            </w:tblPr>
            <w:tblGrid>
              <w:gridCol w:w="1985"/>
              <w:gridCol w:w="4209"/>
              <w:gridCol w:w="3402"/>
              <w:tblGridChange w:id="20">
                <w:tblGrid>
                  <w:gridCol w:w="1985"/>
                  <w:gridCol w:w="3225"/>
                  <w:gridCol w:w="4386"/>
                </w:tblGrid>
              </w:tblGridChange>
            </w:tblGrid>
            <w:tr w:rsidR="00843796" w:rsidRPr="00FB11BA" w14:paraId="3401CBCF" w14:textId="77777777" w:rsidTr="00FB11BA">
              <w:tc>
                <w:tcPr>
                  <w:tcW w:w="1985" w:type="dxa"/>
                  <w:shd w:val="clear" w:color="auto" w:fill="auto"/>
                  <w:tcPrChange w:id="21" w:author="Francesca Pella" w:date="2023-09-27T10:21:00Z">
                    <w:tcPr>
                      <w:tcW w:w="1985" w:type="dxa"/>
                      <w:shd w:val="clear" w:color="auto" w:fill="auto"/>
                    </w:tcPr>
                  </w:tcPrChange>
                </w:tcPr>
                <w:p w14:paraId="1D4B91A9" w14:textId="77777777" w:rsidR="00843796" w:rsidRPr="00FB11BA" w:rsidRDefault="00843796" w:rsidP="00843796">
                  <w:pPr>
                    <w:snapToGrid w:val="0"/>
                    <w:jc w:val="center"/>
                    <w:rPr>
                      <w:rFonts w:asciiTheme="minorHAnsi" w:hAnsiTheme="minorHAnsi" w:cstheme="minorHAnsi"/>
                      <w:b/>
                      <w:bCs/>
                      <w:sz w:val="22"/>
                      <w:szCs w:val="22"/>
                      <w:lang w:val="en-GB"/>
                    </w:rPr>
                  </w:pPr>
                  <w:r w:rsidRPr="00FB11BA">
                    <w:rPr>
                      <w:rFonts w:asciiTheme="minorHAnsi" w:hAnsiTheme="minorHAnsi" w:cstheme="minorHAnsi"/>
                      <w:b/>
                      <w:bCs/>
                      <w:sz w:val="22"/>
                      <w:szCs w:val="22"/>
                      <w:lang w:val="en-GB"/>
                    </w:rPr>
                    <w:t>Indicator</w:t>
                  </w:r>
                </w:p>
              </w:tc>
              <w:tc>
                <w:tcPr>
                  <w:tcW w:w="4209" w:type="dxa"/>
                  <w:shd w:val="clear" w:color="auto" w:fill="auto"/>
                  <w:tcPrChange w:id="22" w:author="Francesca Pella" w:date="2023-09-27T10:21:00Z">
                    <w:tcPr>
                      <w:tcW w:w="3225" w:type="dxa"/>
                      <w:shd w:val="clear" w:color="auto" w:fill="auto"/>
                    </w:tcPr>
                  </w:tcPrChange>
                </w:tcPr>
                <w:p w14:paraId="771FC327" w14:textId="77777777" w:rsidR="00843796" w:rsidRPr="00FB11BA" w:rsidRDefault="00843796" w:rsidP="00843796">
                  <w:pPr>
                    <w:snapToGrid w:val="0"/>
                    <w:jc w:val="center"/>
                    <w:rPr>
                      <w:rFonts w:asciiTheme="minorHAnsi" w:hAnsiTheme="minorHAnsi" w:cstheme="minorHAnsi"/>
                      <w:b/>
                      <w:bCs/>
                      <w:sz w:val="22"/>
                      <w:szCs w:val="22"/>
                      <w:lang w:val="en-GB"/>
                    </w:rPr>
                  </w:pPr>
                  <w:r w:rsidRPr="00FB11BA">
                    <w:rPr>
                      <w:rFonts w:asciiTheme="minorHAnsi" w:hAnsiTheme="minorHAnsi" w:cstheme="minorHAnsi"/>
                      <w:b/>
                      <w:bCs/>
                      <w:sz w:val="22"/>
                      <w:szCs w:val="22"/>
                      <w:lang w:val="en-GB"/>
                    </w:rPr>
                    <w:t>Information and data</w:t>
                  </w:r>
                </w:p>
              </w:tc>
              <w:tc>
                <w:tcPr>
                  <w:tcW w:w="3402" w:type="dxa"/>
                  <w:shd w:val="clear" w:color="auto" w:fill="auto"/>
                  <w:tcPrChange w:id="23" w:author="Francesca Pella" w:date="2023-09-27T10:21:00Z">
                    <w:tcPr>
                      <w:tcW w:w="4386" w:type="dxa"/>
                      <w:shd w:val="clear" w:color="auto" w:fill="auto"/>
                    </w:tcPr>
                  </w:tcPrChange>
                </w:tcPr>
                <w:p w14:paraId="188EA94E" w14:textId="77777777" w:rsidR="00843796" w:rsidRPr="00FB11BA" w:rsidRDefault="00843796" w:rsidP="00843796">
                  <w:pPr>
                    <w:snapToGrid w:val="0"/>
                    <w:jc w:val="center"/>
                    <w:rPr>
                      <w:rFonts w:asciiTheme="minorHAnsi" w:hAnsiTheme="minorHAnsi" w:cstheme="minorHAnsi"/>
                      <w:b/>
                      <w:bCs/>
                      <w:sz w:val="22"/>
                      <w:szCs w:val="22"/>
                      <w:lang w:val="en-GB"/>
                    </w:rPr>
                  </w:pPr>
                  <w:r w:rsidRPr="00FB11BA">
                    <w:rPr>
                      <w:rFonts w:asciiTheme="minorHAnsi" w:hAnsiTheme="minorHAnsi" w:cstheme="minorHAnsi"/>
                      <w:b/>
                      <w:bCs/>
                      <w:sz w:val="22"/>
                      <w:szCs w:val="22"/>
                      <w:lang w:val="en-GB"/>
                    </w:rPr>
                    <w:t>Description</w:t>
                  </w:r>
                </w:p>
              </w:tc>
            </w:tr>
            <w:tr w:rsidR="00843796" w:rsidRPr="00FB11BA" w14:paraId="6FD611D2" w14:textId="77777777" w:rsidTr="00FB11BA">
              <w:tc>
                <w:tcPr>
                  <w:tcW w:w="1985" w:type="dxa"/>
                  <w:shd w:val="clear" w:color="auto" w:fill="auto"/>
                  <w:tcPrChange w:id="24" w:author="Francesca Pella" w:date="2023-09-27T10:21:00Z">
                    <w:tcPr>
                      <w:tcW w:w="1985" w:type="dxa"/>
                      <w:shd w:val="clear" w:color="auto" w:fill="auto"/>
                    </w:tcPr>
                  </w:tcPrChange>
                </w:tcPr>
                <w:p w14:paraId="43F4A010" w14:textId="77777777" w:rsidR="00843796" w:rsidRPr="00FB11BA" w:rsidRDefault="00843796" w:rsidP="00843796">
                  <w:pPr>
                    <w:snapToGrid w:val="0"/>
                    <w:jc w:val="both"/>
                    <w:rPr>
                      <w:rFonts w:asciiTheme="minorHAnsi" w:hAnsiTheme="minorHAnsi" w:cstheme="minorHAnsi"/>
                      <w:sz w:val="18"/>
                      <w:szCs w:val="18"/>
                      <w:lang w:val="en-GB"/>
                      <w:rPrChange w:id="25"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Change w:id="26" w:author="Francesca Pella" w:date="2023-09-27T10:23:00Z">
                        <w:rPr>
                          <w:rFonts w:asciiTheme="minorHAnsi" w:hAnsiTheme="minorHAnsi" w:cstheme="minorHAnsi"/>
                          <w:sz w:val="22"/>
                          <w:szCs w:val="22"/>
                          <w:lang w:val="en-GB"/>
                        </w:rPr>
                      </w:rPrChange>
                    </w:rPr>
                    <w:t>Hotels and other facilities</w:t>
                  </w:r>
                </w:p>
              </w:tc>
              <w:tc>
                <w:tcPr>
                  <w:tcW w:w="4209" w:type="dxa"/>
                  <w:shd w:val="clear" w:color="auto" w:fill="auto"/>
                  <w:tcPrChange w:id="27" w:author="Francesca Pella" w:date="2023-09-27T10:21:00Z">
                    <w:tcPr>
                      <w:tcW w:w="3225" w:type="dxa"/>
                      <w:shd w:val="clear" w:color="auto" w:fill="auto"/>
                    </w:tcPr>
                  </w:tcPrChange>
                </w:tcPr>
                <w:p w14:paraId="1AAD53D1" w14:textId="77777777" w:rsidR="00843796" w:rsidRPr="00FB11BA" w:rsidRDefault="00843796" w:rsidP="00843796">
                  <w:pPr>
                    <w:snapToGrid w:val="0"/>
                    <w:jc w:val="both"/>
                    <w:rPr>
                      <w:rFonts w:asciiTheme="minorHAnsi" w:hAnsiTheme="minorHAnsi" w:cstheme="minorHAnsi"/>
                      <w:sz w:val="18"/>
                      <w:szCs w:val="18"/>
                      <w:lang w:val="en-GB"/>
                    </w:rPr>
                  </w:pPr>
                  <w:r w:rsidRPr="00FB11BA">
                    <w:rPr>
                      <w:rFonts w:asciiTheme="minorHAnsi" w:hAnsiTheme="minorHAnsi" w:cstheme="minorHAnsi"/>
                      <w:sz w:val="18"/>
                      <w:szCs w:val="18"/>
                      <w:lang w:val="en-GB"/>
                    </w:rPr>
                    <w:t xml:space="preserve">The geographical, </w:t>
                  </w:r>
                  <w:proofErr w:type="gramStart"/>
                  <w:r w:rsidRPr="00FB11BA">
                    <w:rPr>
                      <w:rFonts w:asciiTheme="minorHAnsi" w:hAnsiTheme="minorHAnsi" w:cstheme="minorHAnsi"/>
                      <w:sz w:val="18"/>
                      <w:szCs w:val="18"/>
                      <w:lang w:val="en-GB"/>
                    </w:rPr>
                    <w:t>territorial</w:t>
                  </w:r>
                  <w:proofErr w:type="gramEnd"/>
                  <w:r w:rsidRPr="00FB11BA">
                    <w:rPr>
                      <w:rFonts w:asciiTheme="minorHAnsi" w:hAnsiTheme="minorHAnsi" w:cstheme="minorHAnsi"/>
                      <w:sz w:val="18"/>
                      <w:szCs w:val="18"/>
                      <w:lang w:val="en-GB"/>
                    </w:rPr>
                    <w:t xml:space="preserve"> and environmental data and information collected by ISPRA (Higher Institute for Environmental Protection and Research) and SNPA (National system for environmental protection) are catalogued and made public and accessible, even in real time, within the National Environmental Information System (SINA) which, with Law 132/2016 has taken on a strategic role for the distribution of territorial-environmental information. Data for economic activities are collected by the Italian National Institute of Statistics (ISTAT).</w:t>
                  </w:r>
                </w:p>
              </w:tc>
              <w:tc>
                <w:tcPr>
                  <w:tcW w:w="3402" w:type="dxa"/>
                  <w:shd w:val="clear" w:color="auto" w:fill="auto"/>
                  <w:tcPrChange w:id="28" w:author="Francesca Pella" w:date="2023-09-27T10:21:00Z">
                    <w:tcPr>
                      <w:tcW w:w="4386" w:type="dxa"/>
                      <w:shd w:val="clear" w:color="auto" w:fill="auto"/>
                    </w:tcPr>
                  </w:tcPrChange>
                </w:tcPr>
                <w:p w14:paraId="58B69745" w14:textId="68B94786" w:rsidR="00843796" w:rsidRPr="00FB11BA" w:rsidRDefault="00843796" w:rsidP="00843796">
                  <w:pPr>
                    <w:snapToGrid w:val="0"/>
                    <w:rPr>
                      <w:rFonts w:asciiTheme="minorHAnsi" w:hAnsiTheme="minorHAnsi" w:cstheme="minorHAnsi"/>
                      <w:sz w:val="18"/>
                      <w:szCs w:val="18"/>
                      <w:lang w:val="en-GB"/>
                      <w:rPrChange w:id="29"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
                    <w:t>The indicator shows the number of hotels and other tourist</w:t>
                  </w:r>
                  <w:ins w:id="30" w:author="Francesca Pella" w:date="2023-09-27T10:21:00Z">
                    <w:r w:rsidR="00FB11BA" w:rsidRPr="00FB11BA">
                      <w:rPr>
                        <w:rFonts w:asciiTheme="minorHAnsi" w:hAnsiTheme="minorHAnsi" w:cstheme="minorHAnsi"/>
                        <w:sz w:val="18"/>
                        <w:szCs w:val="18"/>
                        <w:lang w:val="en-GB"/>
                      </w:rPr>
                      <w:t xml:space="preserve"> </w:t>
                    </w:r>
                  </w:ins>
                  <w:r w:rsidRPr="00FB11BA">
                    <w:rPr>
                      <w:rFonts w:asciiTheme="minorHAnsi" w:hAnsiTheme="minorHAnsi" w:cstheme="minorHAnsi"/>
                      <w:sz w:val="18"/>
                      <w:szCs w:val="18"/>
                      <w:lang w:val="en-GB"/>
                    </w:rPr>
                    <w:t xml:space="preserve">facilities (mainly </w:t>
                  </w:r>
                  <w:del w:id="31" w:author="Francesca Pella" w:date="2023-09-27T10:21:00Z">
                    <w:r w:rsidRPr="00FB11BA" w:rsidDel="00FB11BA">
                      <w:rPr>
                        <w:rFonts w:asciiTheme="minorHAnsi" w:hAnsiTheme="minorHAnsi" w:cstheme="minorHAnsi"/>
                        <w:sz w:val="18"/>
                        <w:szCs w:val="18"/>
                        <w:lang w:val="en-GB"/>
                      </w:rPr>
                      <w:delText>campings</w:delText>
                    </w:r>
                  </w:del>
                  <w:ins w:id="32" w:author="Francesca Pella" w:date="2023-09-27T10:21:00Z">
                    <w:r w:rsidR="00FB11BA" w:rsidRPr="00FB11BA">
                      <w:rPr>
                        <w:rFonts w:asciiTheme="minorHAnsi" w:hAnsiTheme="minorHAnsi" w:cstheme="minorHAnsi"/>
                        <w:sz w:val="18"/>
                        <w:szCs w:val="18"/>
                        <w:lang w:val="en-GB"/>
                      </w:rPr>
                      <w:t>camping sites</w:t>
                    </w:r>
                  </w:ins>
                  <w:r w:rsidRPr="00FB11BA">
                    <w:rPr>
                      <w:rFonts w:asciiTheme="minorHAnsi" w:hAnsiTheme="minorHAnsi" w:cstheme="minorHAnsi"/>
                      <w:sz w:val="18"/>
                      <w:szCs w:val="18"/>
                      <w:lang w:val="en-GB"/>
                    </w:rPr>
                    <w:t xml:space="preserve"> and tourist villages)</w:t>
                  </w:r>
                  <w:del w:id="33" w:author="Francesca Pella" w:date="2023-09-27T10:21:00Z">
                    <w:r w:rsidRPr="00FB11BA" w:rsidDel="00FB11BA">
                      <w:rPr>
                        <w:rFonts w:asciiTheme="minorHAnsi" w:hAnsiTheme="minorHAnsi" w:cstheme="minorHAnsi"/>
                        <w:sz w:val="18"/>
                        <w:szCs w:val="18"/>
                        <w:lang w:val="en-GB"/>
                      </w:rPr>
                      <w:delText xml:space="preserve"> </w:delText>
                    </w:r>
                  </w:del>
                  <w:r w:rsidRPr="00FB11BA">
                    <w:rPr>
                      <w:rFonts w:asciiTheme="minorHAnsi" w:hAnsiTheme="minorHAnsi" w:cstheme="minorHAnsi"/>
                      <w:sz w:val="18"/>
                      <w:szCs w:val="18"/>
                      <w:lang w:val="en-GB"/>
                    </w:rPr>
                    <w:t>.</w:t>
                  </w:r>
                </w:p>
              </w:tc>
            </w:tr>
            <w:tr w:rsidR="00843796" w:rsidRPr="00FB11BA" w14:paraId="37C75626" w14:textId="77777777" w:rsidTr="00FB11BA">
              <w:trPr>
                <w:trHeight w:val="398"/>
                <w:trPrChange w:id="34" w:author="Francesca Pella" w:date="2023-09-27T10:21:00Z">
                  <w:trPr>
                    <w:trHeight w:val="398"/>
                  </w:trPr>
                </w:trPrChange>
              </w:trPr>
              <w:tc>
                <w:tcPr>
                  <w:tcW w:w="1985" w:type="dxa"/>
                  <w:shd w:val="clear" w:color="auto" w:fill="auto"/>
                  <w:tcPrChange w:id="35" w:author="Francesca Pella" w:date="2023-09-27T10:21:00Z">
                    <w:tcPr>
                      <w:tcW w:w="1985" w:type="dxa"/>
                      <w:shd w:val="clear" w:color="auto" w:fill="auto"/>
                    </w:tcPr>
                  </w:tcPrChange>
                </w:tcPr>
                <w:p w14:paraId="0276AABE" w14:textId="77777777" w:rsidR="00843796" w:rsidRPr="00FB11BA" w:rsidRDefault="00843796" w:rsidP="00843796">
                  <w:pPr>
                    <w:snapToGrid w:val="0"/>
                    <w:jc w:val="both"/>
                    <w:rPr>
                      <w:rFonts w:asciiTheme="minorHAnsi" w:hAnsiTheme="minorHAnsi" w:cstheme="minorHAnsi"/>
                      <w:sz w:val="18"/>
                      <w:szCs w:val="18"/>
                      <w:lang w:val="en-GB"/>
                      <w:rPrChange w:id="36"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Change w:id="37" w:author="Francesca Pella" w:date="2023-09-27T10:23:00Z">
                        <w:rPr>
                          <w:rFonts w:asciiTheme="minorHAnsi" w:hAnsiTheme="minorHAnsi" w:cstheme="minorHAnsi"/>
                          <w:sz w:val="22"/>
                          <w:szCs w:val="22"/>
                          <w:lang w:val="en-GB"/>
                        </w:rPr>
                      </w:rPrChange>
                    </w:rPr>
                    <w:t>Tourist Intensity</w:t>
                  </w:r>
                </w:p>
              </w:tc>
              <w:tc>
                <w:tcPr>
                  <w:tcW w:w="4209" w:type="dxa"/>
                  <w:shd w:val="clear" w:color="auto" w:fill="auto"/>
                  <w:tcPrChange w:id="38" w:author="Francesca Pella" w:date="2023-09-27T10:21:00Z">
                    <w:tcPr>
                      <w:tcW w:w="3225" w:type="dxa"/>
                      <w:shd w:val="clear" w:color="auto" w:fill="auto"/>
                    </w:tcPr>
                  </w:tcPrChange>
                </w:tcPr>
                <w:p w14:paraId="1D80DB78" w14:textId="77777777" w:rsidR="00843796" w:rsidRPr="00FB11BA" w:rsidRDefault="00843796" w:rsidP="00843796">
                  <w:pPr>
                    <w:snapToGrid w:val="0"/>
                    <w:jc w:val="center"/>
                    <w:rPr>
                      <w:rFonts w:asciiTheme="minorHAnsi" w:hAnsiTheme="minorHAnsi" w:cstheme="minorHAnsi"/>
                      <w:sz w:val="18"/>
                      <w:szCs w:val="18"/>
                      <w:lang w:val="en-GB"/>
                      <w:rPrChange w:id="39" w:author="Francesca Pella" w:date="2023-09-27T10:23:00Z">
                        <w:rPr>
                          <w:rFonts w:asciiTheme="minorHAnsi" w:hAnsiTheme="minorHAnsi" w:cstheme="minorHAnsi"/>
                          <w:sz w:val="20"/>
                          <w:szCs w:val="20"/>
                          <w:lang w:val="en-GB"/>
                        </w:rPr>
                      </w:rPrChange>
                    </w:rPr>
                  </w:pPr>
                  <w:r w:rsidRPr="00FB11BA">
                    <w:rPr>
                      <w:rFonts w:asciiTheme="minorHAnsi" w:hAnsiTheme="minorHAnsi" w:cstheme="minorHAnsi"/>
                      <w:sz w:val="18"/>
                      <w:szCs w:val="18"/>
                      <w:lang w:val="en-GB"/>
                      <w:rPrChange w:id="40" w:author="Francesca Pella" w:date="2023-09-27T10:23:00Z">
                        <w:rPr>
                          <w:rFonts w:asciiTheme="minorHAnsi" w:hAnsiTheme="minorHAnsi" w:cstheme="minorHAnsi"/>
                          <w:sz w:val="20"/>
                          <w:szCs w:val="20"/>
                          <w:lang w:val="en-GB"/>
                        </w:rPr>
                      </w:rPrChange>
                    </w:rPr>
                    <w:t>As above</w:t>
                  </w:r>
                </w:p>
              </w:tc>
              <w:tc>
                <w:tcPr>
                  <w:tcW w:w="3402" w:type="dxa"/>
                  <w:shd w:val="clear" w:color="auto" w:fill="auto"/>
                  <w:tcPrChange w:id="41" w:author="Francesca Pella" w:date="2023-09-27T10:21:00Z">
                    <w:tcPr>
                      <w:tcW w:w="4386" w:type="dxa"/>
                      <w:shd w:val="clear" w:color="auto" w:fill="auto"/>
                    </w:tcPr>
                  </w:tcPrChange>
                </w:tcPr>
                <w:p w14:paraId="73705705" w14:textId="77777777" w:rsidR="00843796" w:rsidRPr="00FB11BA" w:rsidRDefault="00843796" w:rsidP="00843796">
                  <w:pPr>
                    <w:snapToGrid w:val="0"/>
                    <w:rPr>
                      <w:rFonts w:asciiTheme="minorHAnsi" w:hAnsiTheme="minorHAnsi" w:cstheme="minorHAnsi"/>
                      <w:sz w:val="18"/>
                      <w:szCs w:val="18"/>
                      <w:lang w:val="en-GB"/>
                    </w:rPr>
                  </w:pPr>
                  <w:r w:rsidRPr="00FB11BA">
                    <w:rPr>
                      <w:rFonts w:asciiTheme="minorHAnsi" w:hAnsiTheme="minorHAnsi" w:cstheme="minorHAnsi"/>
                      <w:sz w:val="18"/>
                      <w:szCs w:val="18"/>
                      <w:lang w:val="en-GB"/>
                    </w:rPr>
                    <w:t>The indicator is a ratio between presences and the resident population, it is an indicator that expresses the tourist pressure on a given area.</w:t>
                  </w:r>
                </w:p>
              </w:tc>
            </w:tr>
            <w:tr w:rsidR="00843796" w:rsidRPr="00FB11BA" w14:paraId="12006A63" w14:textId="77777777" w:rsidTr="00FB11BA">
              <w:trPr>
                <w:trHeight w:val="398"/>
                <w:trPrChange w:id="42" w:author="Francesca Pella" w:date="2023-09-27T10:21:00Z">
                  <w:trPr>
                    <w:trHeight w:val="398"/>
                  </w:trPr>
                </w:trPrChange>
              </w:trPr>
              <w:tc>
                <w:tcPr>
                  <w:tcW w:w="1985" w:type="dxa"/>
                  <w:shd w:val="clear" w:color="auto" w:fill="auto"/>
                  <w:tcPrChange w:id="43" w:author="Francesca Pella" w:date="2023-09-27T10:21:00Z">
                    <w:tcPr>
                      <w:tcW w:w="1985" w:type="dxa"/>
                      <w:shd w:val="clear" w:color="auto" w:fill="auto"/>
                    </w:tcPr>
                  </w:tcPrChange>
                </w:tcPr>
                <w:p w14:paraId="7540C90B" w14:textId="77777777" w:rsidR="00843796" w:rsidRPr="00FB11BA" w:rsidRDefault="00843796" w:rsidP="00843796">
                  <w:pPr>
                    <w:snapToGrid w:val="0"/>
                    <w:jc w:val="both"/>
                    <w:rPr>
                      <w:rFonts w:asciiTheme="minorHAnsi" w:hAnsiTheme="minorHAnsi" w:cstheme="minorHAnsi"/>
                      <w:sz w:val="18"/>
                      <w:szCs w:val="18"/>
                      <w:lang w:val="en-GB"/>
                      <w:rPrChange w:id="44" w:author="Francesca Pella" w:date="2023-09-27T10:23:00Z">
                        <w:rPr>
                          <w:rFonts w:asciiTheme="minorHAnsi" w:hAnsiTheme="minorHAnsi" w:cstheme="minorHAnsi"/>
                          <w:sz w:val="22"/>
                          <w:szCs w:val="22"/>
                          <w:lang w:val="en-GB"/>
                        </w:rPr>
                      </w:rPrChange>
                    </w:rPr>
                  </w:pPr>
                </w:p>
                <w:p w14:paraId="516D91A6" w14:textId="77777777" w:rsidR="00843796" w:rsidRPr="00FB11BA" w:rsidRDefault="00843796" w:rsidP="00843796">
                  <w:pPr>
                    <w:snapToGrid w:val="0"/>
                    <w:jc w:val="both"/>
                    <w:rPr>
                      <w:rFonts w:asciiTheme="minorHAnsi" w:hAnsiTheme="minorHAnsi" w:cstheme="minorHAnsi"/>
                      <w:sz w:val="18"/>
                      <w:szCs w:val="18"/>
                      <w:lang w:val="en-GB"/>
                      <w:rPrChange w:id="45" w:author="Francesca Pella" w:date="2023-09-27T10:23:00Z">
                        <w:rPr>
                          <w:rFonts w:asciiTheme="minorHAnsi" w:hAnsiTheme="minorHAnsi" w:cstheme="minorHAnsi"/>
                          <w:sz w:val="22"/>
                          <w:szCs w:val="22"/>
                          <w:lang w:val="en-GB"/>
                        </w:rPr>
                      </w:rPrChange>
                    </w:rPr>
                  </w:pPr>
                </w:p>
              </w:tc>
              <w:tc>
                <w:tcPr>
                  <w:tcW w:w="4209" w:type="dxa"/>
                  <w:shd w:val="clear" w:color="auto" w:fill="auto"/>
                  <w:tcPrChange w:id="46" w:author="Francesca Pella" w:date="2023-09-27T10:21:00Z">
                    <w:tcPr>
                      <w:tcW w:w="3225" w:type="dxa"/>
                      <w:shd w:val="clear" w:color="auto" w:fill="auto"/>
                    </w:tcPr>
                  </w:tcPrChange>
                </w:tcPr>
                <w:p w14:paraId="73796172" w14:textId="77777777" w:rsidR="00843796" w:rsidRPr="00FB11BA" w:rsidRDefault="00843796" w:rsidP="00843796">
                  <w:pPr>
                    <w:snapToGrid w:val="0"/>
                    <w:jc w:val="center"/>
                    <w:rPr>
                      <w:rFonts w:asciiTheme="minorHAnsi" w:hAnsiTheme="minorHAnsi" w:cstheme="minorHAnsi"/>
                      <w:sz w:val="18"/>
                      <w:szCs w:val="18"/>
                      <w:lang w:val="en-GB"/>
                      <w:rPrChange w:id="47" w:author="Francesca Pella" w:date="2023-09-27T10:23:00Z">
                        <w:rPr>
                          <w:rFonts w:asciiTheme="minorHAnsi" w:hAnsiTheme="minorHAnsi" w:cstheme="minorHAnsi"/>
                          <w:sz w:val="20"/>
                          <w:szCs w:val="20"/>
                          <w:lang w:val="en-GB"/>
                        </w:rPr>
                      </w:rPrChange>
                    </w:rPr>
                  </w:pPr>
                </w:p>
              </w:tc>
              <w:tc>
                <w:tcPr>
                  <w:tcW w:w="3402" w:type="dxa"/>
                  <w:shd w:val="clear" w:color="auto" w:fill="auto"/>
                  <w:tcPrChange w:id="48" w:author="Francesca Pella" w:date="2023-09-27T10:21:00Z">
                    <w:tcPr>
                      <w:tcW w:w="4386" w:type="dxa"/>
                      <w:shd w:val="clear" w:color="auto" w:fill="auto"/>
                    </w:tcPr>
                  </w:tcPrChange>
                </w:tcPr>
                <w:p w14:paraId="129C51F2" w14:textId="77777777" w:rsidR="00843796" w:rsidRPr="00FB11BA" w:rsidRDefault="00843796" w:rsidP="00843796">
                  <w:pPr>
                    <w:snapToGrid w:val="0"/>
                    <w:rPr>
                      <w:rFonts w:asciiTheme="minorHAnsi" w:hAnsiTheme="minorHAnsi" w:cstheme="minorHAnsi"/>
                      <w:sz w:val="18"/>
                      <w:szCs w:val="18"/>
                      <w:lang w:val="en-GB"/>
                    </w:rPr>
                  </w:pPr>
                </w:p>
              </w:tc>
            </w:tr>
            <w:tr w:rsidR="00843796" w:rsidRPr="00FB11BA" w14:paraId="2BCDCDDC" w14:textId="77777777" w:rsidTr="00FB11BA">
              <w:tc>
                <w:tcPr>
                  <w:tcW w:w="1985" w:type="dxa"/>
                  <w:shd w:val="clear" w:color="auto" w:fill="auto"/>
                  <w:tcPrChange w:id="49" w:author="Francesca Pella" w:date="2023-09-27T10:21:00Z">
                    <w:tcPr>
                      <w:tcW w:w="1985" w:type="dxa"/>
                      <w:shd w:val="clear" w:color="auto" w:fill="auto"/>
                    </w:tcPr>
                  </w:tcPrChange>
                </w:tcPr>
                <w:p w14:paraId="34FE17A8" w14:textId="77777777" w:rsidR="00843796" w:rsidRPr="00FB11BA" w:rsidRDefault="00843796" w:rsidP="00843796">
                  <w:pPr>
                    <w:snapToGrid w:val="0"/>
                    <w:jc w:val="both"/>
                    <w:rPr>
                      <w:rFonts w:asciiTheme="minorHAnsi" w:hAnsiTheme="minorHAnsi" w:cstheme="minorHAnsi"/>
                      <w:sz w:val="18"/>
                      <w:szCs w:val="18"/>
                      <w:lang w:val="en-GB"/>
                      <w:rPrChange w:id="50"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Change w:id="51" w:author="Francesca Pella" w:date="2023-09-27T10:23:00Z">
                        <w:rPr>
                          <w:rFonts w:asciiTheme="minorHAnsi" w:hAnsiTheme="minorHAnsi" w:cstheme="minorHAnsi"/>
                          <w:sz w:val="22"/>
                          <w:szCs w:val="22"/>
                          <w:lang w:val="en-GB"/>
                        </w:rPr>
                      </w:rPrChange>
                    </w:rPr>
                    <w:t xml:space="preserve">Average tourism </w:t>
                  </w:r>
                  <w:proofErr w:type="gramStart"/>
                  <w:r w:rsidRPr="00FB11BA">
                    <w:rPr>
                      <w:rFonts w:asciiTheme="minorHAnsi" w:hAnsiTheme="minorHAnsi" w:cstheme="minorHAnsi"/>
                      <w:sz w:val="18"/>
                      <w:szCs w:val="18"/>
                      <w:lang w:val="en-GB"/>
                      <w:rPrChange w:id="52" w:author="Francesca Pella" w:date="2023-09-27T10:23:00Z">
                        <w:rPr>
                          <w:rFonts w:asciiTheme="minorHAnsi" w:hAnsiTheme="minorHAnsi" w:cstheme="minorHAnsi"/>
                          <w:sz w:val="22"/>
                          <w:szCs w:val="22"/>
                          <w:lang w:val="en-GB"/>
                        </w:rPr>
                      </w:rPrChange>
                    </w:rPr>
                    <w:t>stay</w:t>
                  </w:r>
                  <w:proofErr w:type="gramEnd"/>
                </w:p>
              </w:tc>
              <w:tc>
                <w:tcPr>
                  <w:tcW w:w="4209" w:type="dxa"/>
                  <w:shd w:val="clear" w:color="auto" w:fill="auto"/>
                  <w:tcPrChange w:id="53" w:author="Francesca Pella" w:date="2023-09-27T10:21:00Z">
                    <w:tcPr>
                      <w:tcW w:w="3225" w:type="dxa"/>
                      <w:shd w:val="clear" w:color="auto" w:fill="auto"/>
                    </w:tcPr>
                  </w:tcPrChange>
                </w:tcPr>
                <w:p w14:paraId="12DE4AA5" w14:textId="77777777" w:rsidR="00843796" w:rsidRPr="00FB11BA" w:rsidRDefault="00843796" w:rsidP="00843796">
                  <w:pPr>
                    <w:snapToGrid w:val="0"/>
                    <w:jc w:val="center"/>
                    <w:rPr>
                      <w:rFonts w:asciiTheme="minorHAnsi" w:hAnsiTheme="minorHAnsi" w:cstheme="minorHAnsi"/>
                      <w:sz w:val="18"/>
                      <w:szCs w:val="18"/>
                      <w:lang w:val="en-GB"/>
                      <w:rPrChange w:id="54" w:author="Francesca Pella" w:date="2023-09-27T10:23:00Z">
                        <w:rPr>
                          <w:rFonts w:asciiTheme="minorHAnsi" w:hAnsiTheme="minorHAnsi" w:cstheme="minorHAnsi"/>
                          <w:sz w:val="20"/>
                          <w:szCs w:val="20"/>
                          <w:lang w:val="en-GB"/>
                        </w:rPr>
                      </w:rPrChange>
                    </w:rPr>
                  </w:pPr>
                  <w:r w:rsidRPr="00FB11BA">
                    <w:rPr>
                      <w:rFonts w:asciiTheme="minorHAnsi" w:hAnsiTheme="minorHAnsi" w:cstheme="minorHAnsi"/>
                      <w:sz w:val="18"/>
                      <w:szCs w:val="18"/>
                      <w:lang w:val="en-GB"/>
                      <w:rPrChange w:id="55" w:author="Francesca Pella" w:date="2023-09-27T10:23:00Z">
                        <w:rPr>
                          <w:rFonts w:asciiTheme="minorHAnsi" w:hAnsiTheme="minorHAnsi" w:cstheme="minorHAnsi"/>
                          <w:sz w:val="20"/>
                          <w:szCs w:val="20"/>
                          <w:lang w:val="en-GB"/>
                        </w:rPr>
                      </w:rPrChange>
                    </w:rPr>
                    <w:t>As above</w:t>
                  </w:r>
                </w:p>
              </w:tc>
              <w:tc>
                <w:tcPr>
                  <w:tcW w:w="3402" w:type="dxa"/>
                  <w:shd w:val="clear" w:color="auto" w:fill="auto"/>
                  <w:tcPrChange w:id="56" w:author="Francesca Pella" w:date="2023-09-27T10:21:00Z">
                    <w:tcPr>
                      <w:tcW w:w="4386" w:type="dxa"/>
                      <w:shd w:val="clear" w:color="auto" w:fill="auto"/>
                    </w:tcPr>
                  </w:tcPrChange>
                </w:tcPr>
                <w:p w14:paraId="74E261C6" w14:textId="77777777" w:rsidR="00843796" w:rsidRPr="00FB11BA" w:rsidRDefault="00843796" w:rsidP="00843796">
                  <w:pPr>
                    <w:snapToGrid w:val="0"/>
                    <w:jc w:val="both"/>
                    <w:rPr>
                      <w:rFonts w:asciiTheme="minorHAnsi" w:hAnsiTheme="minorHAnsi" w:cstheme="minorHAnsi"/>
                      <w:sz w:val="18"/>
                      <w:szCs w:val="18"/>
                      <w:lang w:val="en-GB"/>
                    </w:rPr>
                  </w:pPr>
                  <w:r w:rsidRPr="00FB11BA">
                    <w:rPr>
                      <w:rFonts w:asciiTheme="minorHAnsi" w:hAnsiTheme="minorHAnsi" w:cstheme="minorHAnsi"/>
                      <w:sz w:val="18"/>
                      <w:szCs w:val="18"/>
                      <w:lang w:val="en-GB"/>
                    </w:rPr>
                    <w:t>The indicator shows the ratio between the number of nights spent (attendance) and the number of customers arriving at the accommodation facility (arrivals)</w:t>
                  </w:r>
                </w:p>
              </w:tc>
            </w:tr>
            <w:tr w:rsidR="00843796" w:rsidRPr="00FB11BA" w14:paraId="38166758" w14:textId="77777777" w:rsidTr="00FB11BA">
              <w:tc>
                <w:tcPr>
                  <w:tcW w:w="1985" w:type="dxa"/>
                  <w:shd w:val="clear" w:color="auto" w:fill="auto"/>
                  <w:tcPrChange w:id="57" w:author="Francesca Pella" w:date="2023-09-27T10:21:00Z">
                    <w:tcPr>
                      <w:tcW w:w="1985" w:type="dxa"/>
                      <w:shd w:val="clear" w:color="auto" w:fill="auto"/>
                    </w:tcPr>
                  </w:tcPrChange>
                </w:tcPr>
                <w:p w14:paraId="115F3E2D" w14:textId="6B33A7E4" w:rsidR="00843796" w:rsidRPr="00FB11BA" w:rsidRDefault="00843796" w:rsidP="00843796">
                  <w:pPr>
                    <w:snapToGrid w:val="0"/>
                    <w:jc w:val="both"/>
                    <w:rPr>
                      <w:rFonts w:asciiTheme="minorHAnsi" w:hAnsiTheme="minorHAnsi" w:cstheme="minorHAnsi"/>
                      <w:sz w:val="18"/>
                      <w:szCs w:val="18"/>
                      <w:lang w:val="en-GB"/>
                      <w:rPrChange w:id="58"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Change w:id="59" w:author="Francesca Pella" w:date="2023-09-27T10:23:00Z">
                        <w:rPr>
                          <w:rFonts w:asciiTheme="minorHAnsi" w:hAnsiTheme="minorHAnsi" w:cstheme="minorHAnsi"/>
                          <w:sz w:val="22"/>
                          <w:szCs w:val="22"/>
                          <w:lang w:val="en-GB"/>
                        </w:rPr>
                      </w:rPrChange>
                    </w:rPr>
                    <w:t xml:space="preserve">Number of </w:t>
                  </w:r>
                  <w:r w:rsidRPr="00FB11BA">
                    <w:rPr>
                      <w:rFonts w:asciiTheme="minorHAnsi" w:hAnsiTheme="minorHAnsi" w:cstheme="minorHAnsi"/>
                      <w:i/>
                      <w:iCs/>
                      <w:sz w:val="18"/>
                      <w:szCs w:val="18"/>
                      <w:lang w:val="en-GB"/>
                      <w:rPrChange w:id="60" w:author="Francesca Pella" w:date="2023-09-27T10:23:00Z">
                        <w:rPr>
                          <w:rFonts w:asciiTheme="minorHAnsi" w:hAnsiTheme="minorHAnsi" w:cstheme="minorHAnsi"/>
                          <w:sz w:val="22"/>
                          <w:szCs w:val="22"/>
                          <w:lang w:val="en-GB"/>
                        </w:rPr>
                      </w:rPrChange>
                    </w:rPr>
                    <w:t>agriturismo</w:t>
                  </w:r>
                  <w:r w:rsidRPr="00FB11BA">
                    <w:rPr>
                      <w:rFonts w:asciiTheme="minorHAnsi" w:hAnsiTheme="minorHAnsi" w:cstheme="minorHAnsi"/>
                      <w:sz w:val="18"/>
                      <w:szCs w:val="18"/>
                      <w:lang w:val="en-GB"/>
                      <w:rPrChange w:id="61" w:author="Francesca Pella" w:date="2023-09-27T10:23:00Z">
                        <w:rPr>
                          <w:rFonts w:asciiTheme="minorHAnsi" w:hAnsiTheme="minorHAnsi" w:cstheme="minorHAnsi"/>
                          <w:sz w:val="22"/>
                          <w:szCs w:val="22"/>
                          <w:lang w:val="en-GB"/>
                        </w:rPr>
                      </w:rPrChange>
                    </w:rPr>
                    <w:t xml:space="preserve"> (</w:t>
                  </w:r>
                  <w:r w:rsidR="00A60E97" w:rsidRPr="00FB11BA">
                    <w:rPr>
                      <w:rFonts w:asciiTheme="minorHAnsi" w:hAnsiTheme="minorHAnsi" w:cstheme="minorHAnsi"/>
                      <w:sz w:val="18"/>
                      <w:szCs w:val="18"/>
                      <w:lang w:val="en-GB"/>
                      <w:rPrChange w:id="62" w:author="Francesca Pella" w:date="2023-09-27T10:23:00Z">
                        <w:rPr>
                          <w:rFonts w:asciiTheme="minorHAnsi" w:hAnsiTheme="minorHAnsi" w:cstheme="minorHAnsi"/>
                          <w:sz w:val="22"/>
                          <w:szCs w:val="22"/>
                          <w:lang w:val="en-GB"/>
                        </w:rPr>
                      </w:rPrChange>
                    </w:rPr>
                    <w:t xml:space="preserve">defined as </w:t>
                  </w:r>
                  <w:r w:rsidRPr="00FB11BA">
                    <w:rPr>
                      <w:rFonts w:asciiTheme="minorHAnsi" w:hAnsiTheme="minorHAnsi" w:cstheme="minorHAnsi"/>
                      <w:sz w:val="18"/>
                      <w:szCs w:val="18"/>
                      <w:lang w:val="en-GB"/>
                      <w:rPrChange w:id="63" w:author="Francesca Pella" w:date="2023-09-27T10:23:00Z">
                        <w:rPr>
                          <w:rFonts w:asciiTheme="minorHAnsi" w:hAnsiTheme="minorHAnsi" w:cstheme="minorHAnsi"/>
                          <w:sz w:val="22"/>
                          <w:szCs w:val="22"/>
                          <w:lang w:val="en-GB"/>
                        </w:rPr>
                      </w:rPrChange>
                    </w:rPr>
                    <w:t>farm where you can st</w:t>
                  </w:r>
                  <w:r w:rsidR="00F84B9C" w:rsidRPr="00FB11BA">
                    <w:rPr>
                      <w:rFonts w:asciiTheme="minorHAnsi" w:hAnsiTheme="minorHAnsi" w:cstheme="minorHAnsi"/>
                      <w:sz w:val="18"/>
                      <w:szCs w:val="18"/>
                      <w:lang w:val="en-GB"/>
                      <w:rPrChange w:id="64" w:author="Francesca Pella" w:date="2023-09-27T10:23:00Z">
                        <w:rPr>
                          <w:rFonts w:asciiTheme="minorHAnsi" w:hAnsiTheme="minorHAnsi" w:cstheme="minorHAnsi"/>
                          <w:sz w:val="22"/>
                          <w:szCs w:val="22"/>
                          <w:lang w:val="en-GB"/>
                        </w:rPr>
                      </w:rPrChange>
                    </w:rPr>
                    <w:t>a</w:t>
                  </w:r>
                  <w:r w:rsidRPr="00FB11BA">
                    <w:rPr>
                      <w:rFonts w:asciiTheme="minorHAnsi" w:hAnsiTheme="minorHAnsi" w:cstheme="minorHAnsi"/>
                      <w:sz w:val="18"/>
                      <w:szCs w:val="18"/>
                      <w:lang w:val="en-GB"/>
                      <w:rPrChange w:id="65" w:author="Francesca Pella" w:date="2023-09-27T10:23:00Z">
                        <w:rPr>
                          <w:rFonts w:asciiTheme="minorHAnsi" w:hAnsiTheme="minorHAnsi" w:cstheme="minorHAnsi"/>
                          <w:sz w:val="22"/>
                          <w:szCs w:val="22"/>
                          <w:lang w:val="en-GB"/>
                        </w:rPr>
                      </w:rPrChange>
                    </w:rPr>
                    <w:t>y on holiday)</w:t>
                  </w:r>
                </w:p>
              </w:tc>
              <w:tc>
                <w:tcPr>
                  <w:tcW w:w="4209" w:type="dxa"/>
                  <w:shd w:val="clear" w:color="auto" w:fill="auto"/>
                  <w:tcPrChange w:id="66" w:author="Francesca Pella" w:date="2023-09-27T10:21:00Z">
                    <w:tcPr>
                      <w:tcW w:w="3225" w:type="dxa"/>
                      <w:shd w:val="clear" w:color="auto" w:fill="auto"/>
                    </w:tcPr>
                  </w:tcPrChange>
                </w:tcPr>
                <w:p w14:paraId="0DE1023E" w14:textId="77777777" w:rsidR="00843796" w:rsidRPr="00FB11BA" w:rsidRDefault="00843796" w:rsidP="00843796">
                  <w:pPr>
                    <w:snapToGrid w:val="0"/>
                    <w:jc w:val="center"/>
                    <w:rPr>
                      <w:rFonts w:asciiTheme="minorHAnsi" w:hAnsiTheme="minorHAnsi" w:cstheme="minorHAnsi"/>
                      <w:sz w:val="18"/>
                      <w:szCs w:val="18"/>
                      <w:lang w:val="en-GB"/>
                      <w:rPrChange w:id="67" w:author="Francesca Pella" w:date="2023-09-27T10:23:00Z">
                        <w:rPr>
                          <w:rFonts w:asciiTheme="minorHAnsi" w:hAnsiTheme="minorHAnsi" w:cstheme="minorHAnsi"/>
                          <w:sz w:val="20"/>
                          <w:szCs w:val="20"/>
                          <w:lang w:val="en-GB"/>
                        </w:rPr>
                      </w:rPrChange>
                    </w:rPr>
                  </w:pPr>
                  <w:r w:rsidRPr="00FB11BA">
                    <w:rPr>
                      <w:rFonts w:asciiTheme="minorHAnsi" w:hAnsiTheme="minorHAnsi" w:cstheme="minorHAnsi"/>
                      <w:sz w:val="18"/>
                      <w:szCs w:val="18"/>
                      <w:lang w:val="en-GB"/>
                      <w:rPrChange w:id="68" w:author="Francesca Pella" w:date="2023-09-27T10:23:00Z">
                        <w:rPr>
                          <w:rFonts w:asciiTheme="minorHAnsi" w:hAnsiTheme="minorHAnsi" w:cstheme="minorHAnsi"/>
                          <w:sz w:val="20"/>
                          <w:szCs w:val="20"/>
                          <w:lang w:val="en-GB"/>
                        </w:rPr>
                      </w:rPrChange>
                    </w:rPr>
                    <w:t>As above</w:t>
                  </w:r>
                </w:p>
              </w:tc>
              <w:tc>
                <w:tcPr>
                  <w:tcW w:w="3402" w:type="dxa"/>
                  <w:shd w:val="clear" w:color="auto" w:fill="auto"/>
                  <w:tcPrChange w:id="69" w:author="Francesca Pella" w:date="2023-09-27T10:21:00Z">
                    <w:tcPr>
                      <w:tcW w:w="4386" w:type="dxa"/>
                      <w:shd w:val="clear" w:color="auto" w:fill="auto"/>
                    </w:tcPr>
                  </w:tcPrChange>
                </w:tcPr>
                <w:p w14:paraId="0C1FB95A" w14:textId="77777777" w:rsidR="00843796" w:rsidRPr="00FB11BA" w:rsidRDefault="00843796" w:rsidP="00843796">
                  <w:pPr>
                    <w:snapToGrid w:val="0"/>
                    <w:jc w:val="both"/>
                    <w:rPr>
                      <w:rFonts w:asciiTheme="minorHAnsi" w:hAnsiTheme="minorHAnsi" w:cstheme="minorHAnsi"/>
                      <w:sz w:val="18"/>
                      <w:szCs w:val="18"/>
                      <w:lang w:val="en-GB"/>
                    </w:rPr>
                  </w:pPr>
                  <w:r w:rsidRPr="00FB11BA">
                    <w:rPr>
                      <w:rFonts w:asciiTheme="minorHAnsi" w:hAnsiTheme="minorHAnsi" w:cstheme="minorHAnsi"/>
                      <w:sz w:val="18"/>
                      <w:szCs w:val="18"/>
                      <w:lang w:val="en-GB"/>
                    </w:rPr>
                    <w:t>It is an indicator of the quality of the tourist offer, understanding agritourism as a form of activity integrated into the territory and respectful of biodiversity and the landscape. It is an indicator that takes into consideration agritourism companies that offer not only accommodation services, but that can include catering, tasting and other activities such as hiking and educational farms</w:t>
                  </w:r>
                </w:p>
              </w:tc>
            </w:tr>
            <w:tr w:rsidR="00843796" w:rsidRPr="00FB11BA" w14:paraId="696C6E05" w14:textId="77777777" w:rsidTr="00FB11BA">
              <w:tc>
                <w:tcPr>
                  <w:tcW w:w="1985" w:type="dxa"/>
                  <w:shd w:val="clear" w:color="auto" w:fill="auto"/>
                  <w:tcPrChange w:id="70" w:author="Francesca Pella" w:date="2023-09-27T10:21:00Z">
                    <w:tcPr>
                      <w:tcW w:w="1985" w:type="dxa"/>
                      <w:shd w:val="clear" w:color="auto" w:fill="auto"/>
                    </w:tcPr>
                  </w:tcPrChange>
                </w:tcPr>
                <w:p w14:paraId="4E8776E8" w14:textId="77777777" w:rsidR="00843796" w:rsidRPr="00FB11BA" w:rsidRDefault="00843796" w:rsidP="00843796">
                  <w:pPr>
                    <w:snapToGrid w:val="0"/>
                    <w:jc w:val="both"/>
                    <w:rPr>
                      <w:rFonts w:asciiTheme="minorHAnsi" w:hAnsiTheme="minorHAnsi" w:cstheme="minorHAnsi"/>
                      <w:sz w:val="18"/>
                      <w:szCs w:val="18"/>
                      <w:lang w:val="en-GB"/>
                      <w:rPrChange w:id="71"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Change w:id="72" w:author="Francesca Pella" w:date="2023-09-27T10:23:00Z">
                        <w:rPr>
                          <w:rFonts w:asciiTheme="minorHAnsi" w:hAnsiTheme="minorHAnsi" w:cstheme="minorHAnsi"/>
                          <w:sz w:val="22"/>
                          <w:szCs w:val="22"/>
                          <w:lang w:val="en-GB"/>
                        </w:rPr>
                      </w:rPrChange>
                    </w:rPr>
                    <w:t>Impact of tourism on the production of waste</w:t>
                  </w:r>
                </w:p>
              </w:tc>
              <w:tc>
                <w:tcPr>
                  <w:tcW w:w="4209" w:type="dxa"/>
                  <w:shd w:val="clear" w:color="auto" w:fill="auto"/>
                  <w:tcPrChange w:id="73" w:author="Francesca Pella" w:date="2023-09-27T10:21:00Z">
                    <w:tcPr>
                      <w:tcW w:w="3225" w:type="dxa"/>
                      <w:shd w:val="clear" w:color="auto" w:fill="auto"/>
                    </w:tcPr>
                  </w:tcPrChange>
                </w:tcPr>
                <w:p w14:paraId="3DE97740" w14:textId="77777777" w:rsidR="00843796" w:rsidRPr="00FB11BA" w:rsidRDefault="00843796" w:rsidP="00843796">
                  <w:pPr>
                    <w:snapToGrid w:val="0"/>
                    <w:jc w:val="center"/>
                    <w:rPr>
                      <w:rFonts w:asciiTheme="minorHAnsi" w:hAnsiTheme="minorHAnsi" w:cstheme="minorHAnsi"/>
                      <w:sz w:val="18"/>
                      <w:szCs w:val="18"/>
                      <w:lang w:val="en-GB"/>
                      <w:rPrChange w:id="74" w:author="Francesca Pella" w:date="2023-09-27T10:23:00Z">
                        <w:rPr>
                          <w:rFonts w:asciiTheme="minorHAnsi" w:hAnsiTheme="minorHAnsi" w:cstheme="minorHAnsi"/>
                          <w:sz w:val="20"/>
                          <w:szCs w:val="20"/>
                          <w:lang w:val="en-GB"/>
                        </w:rPr>
                      </w:rPrChange>
                    </w:rPr>
                  </w:pPr>
                  <w:r w:rsidRPr="00FB11BA">
                    <w:rPr>
                      <w:rFonts w:asciiTheme="minorHAnsi" w:hAnsiTheme="minorHAnsi" w:cstheme="minorHAnsi"/>
                      <w:sz w:val="18"/>
                      <w:szCs w:val="18"/>
                      <w:lang w:val="en-GB"/>
                      <w:rPrChange w:id="75" w:author="Francesca Pella" w:date="2023-09-27T10:23:00Z">
                        <w:rPr>
                          <w:rFonts w:asciiTheme="minorHAnsi" w:hAnsiTheme="minorHAnsi" w:cstheme="minorHAnsi"/>
                          <w:sz w:val="20"/>
                          <w:szCs w:val="20"/>
                          <w:lang w:val="en-GB"/>
                        </w:rPr>
                      </w:rPrChange>
                    </w:rPr>
                    <w:t>As above</w:t>
                  </w:r>
                </w:p>
              </w:tc>
              <w:tc>
                <w:tcPr>
                  <w:tcW w:w="3402" w:type="dxa"/>
                  <w:shd w:val="clear" w:color="auto" w:fill="auto"/>
                  <w:tcPrChange w:id="76" w:author="Francesca Pella" w:date="2023-09-27T10:21:00Z">
                    <w:tcPr>
                      <w:tcW w:w="4386" w:type="dxa"/>
                      <w:shd w:val="clear" w:color="auto" w:fill="auto"/>
                    </w:tcPr>
                  </w:tcPrChange>
                </w:tcPr>
                <w:p w14:paraId="4090AB57" w14:textId="77777777" w:rsidR="00843796" w:rsidRPr="00FB11BA" w:rsidRDefault="00843796" w:rsidP="00843796">
                  <w:pPr>
                    <w:snapToGrid w:val="0"/>
                    <w:jc w:val="both"/>
                    <w:rPr>
                      <w:rFonts w:asciiTheme="minorHAnsi" w:hAnsiTheme="minorHAnsi" w:cstheme="minorHAnsi"/>
                      <w:sz w:val="18"/>
                      <w:szCs w:val="18"/>
                      <w:lang w:val="en-GB"/>
                    </w:rPr>
                  </w:pPr>
                  <w:r w:rsidRPr="00FB11BA">
                    <w:rPr>
                      <w:rFonts w:asciiTheme="minorHAnsi" w:hAnsiTheme="minorHAnsi" w:cstheme="minorHAnsi"/>
                      <w:sz w:val="18"/>
                      <w:szCs w:val="18"/>
                      <w:lang w:val="en-GB"/>
                    </w:rPr>
                    <w:t>The increase in waste production is one of the most significant impacts on the territory determines over a territory. The indicator is obtained from the difference between the per capita production of</w:t>
                  </w:r>
                </w:p>
                <w:p w14:paraId="090A0153" w14:textId="77777777" w:rsidR="00843796" w:rsidRPr="00FB11BA" w:rsidRDefault="00843796" w:rsidP="00843796">
                  <w:pPr>
                    <w:snapToGrid w:val="0"/>
                    <w:jc w:val="both"/>
                    <w:rPr>
                      <w:rFonts w:asciiTheme="minorHAnsi" w:hAnsiTheme="minorHAnsi" w:cstheme="minorHAnsi"/>
                      <w:sz w:val="18"/>
                      <w:szCs w:val="18"/>
                      <w:lang w:val="en-GB"/>
                    </w:rPr>
                  </w:pPr>
                  <w:r w:rsidRPr="00FB11BA">
                    <w:rPr>
                      <w:rFonts w:asciiTheme="minorHAnsi" w:hAnsiTheme="minorHAnsi" w:cstheme="minorHAnsi"/>
                      <w:sz w:val="18"/>
                      <w:szCs w:val="18"/>
                      <w:lang w:val="en-GB"/>
                    </w:rPr>
                    <w:t>urban waste, calculated with the resident population, and the per capita production of urban waste calculated, instead, with the equivalent population, given by the sum between the resident population and</w:t>
                  </w:r>
                </w:p>
                <w:p w14:paraId="5FE18306" w14:textId="77777777" w:rsidR="00843796" w:rsidRPr="00FB11BA" w:rsidRDefault="00843796" w:rsidP="00843796">
                  <w:pPr>
                    <w:snapToGrid w:val="0"/>
                    <w:jc w:val="both"/>
                    <w:rPr>
                      <w:rFonts w:asciiTheme="minorHAnsi" w:hAnsiTheme="minorHAnsi" w:cstheme="minorHAnsi"/>
                      <w:sz w:val="18"/>
                      <w:szCs w:val="18"/>
                      <w:lang w:val="en-GB"/>
                      <w:rPrChange w:id="77"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
                    <w:t>tourist presences spread over 365 days</w:t>
                  </w:r>
                </w:p>
              </w:tc>
            </w:tr>
            <w:tr w:rsidR="00843796" w:rsidRPr="00FB11BA" w14:paraId="16CCA310" w14:textId="77777777" w:rsidTr="00FB11BA">
              <w:tc>
                <w:tcPr>
                  <w:tcW w:w="1985" w:type="dxa"/>
                  <w:shd w:val="clear" w:color="auto" w:fill="auto"/>
                  <w:tcPrChange w:id="78" w:author="Francesca Pella" w:date="2023-09-27T10:21:00Z">
                    <w:tcPr>
                      <w:tcW w:w="1985" w:type="dxa"/>
                      <w:shd w:val="clear" w:color="auto" w:fill="auto"/>
                    </w:tcPr>
                  </w:tcPrChange>
                </w:tcPr>
                <w:p w14:paraId="7FC5A4C8" w14:textId="77777777" w:rsidR="00843796" w:rsidRPr="00FB11BA" w:rsidRDefault="00843796" w:rsidP="00843796">
                  <w:pPr>
                    <w:tabs>
                      <w:tab w:val="left" w:pos="1004"/>
                    </w:tabs>
                    <w:jc w:val="both"/>
                    <w:rPr>
                      <w:rFonts w:asciiTheme="minorHAnsi" w:hAnsiTheme="minorHAnsi" w:cstheme="minorHAnsi"/>
                      <w:sz w:val="18"/>
                      <w:szCs w:val="18"/>
                      <w:lang w:val="en-GB"/>
                      <w:rPrChange w:id="79"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Change w:id="80" w:author="Francesca Pella" w:date="2023-09-27T10:23:00Z">
                        <w:rPr>
                          <w:rFonts w:asciiTheme="minorHAnsi" w:hAnsiTheme="minorHAnsi" w:cstheme="minorHAnsi"/>
                          <w:sz w:val="22"/>
                          <w:szCs w:val="22"/>
                          <w:lang w:val="en-GB"/>
                        </w:rPr>
                      </w:rPrChange>
                    </w:rPr>
                    <w:t>Influence of tourism on drinking water consumption</w:t>
                  </w:r>
                </w:p>
              </w:tc>
              <w:tc>
                <w:tcPr>
                  <w:tcW w:w="4209" w:type="dxa"/>
                  <w:shd w:val="clear" w:color="auto" w:fill="auto"/>
                  <w:tcPrChange w:id="81" w:author="Francesca Pella" w:date="2023-09-27T10:21:00Z">
                    <w:tcPr>
                      <w:tcW w:w="3225" w:type="dxa"/>
                      <w:shd w:val="clear" w:color="auto" w:fill="auto"/>
                    </w:tcPr>
                  </w:tcPrChange>
                </w:tcPr>
                <w:p w14:paraId="5C4F8D3B" w14:textId="77777777" w:rsidR="00843796" w:rsidRPr="00FB11BA" w:rsidRDefault="00843796" w:rsidP="00843796">
                  <w:pPr>
                    <w:snapToGrid w:val="0"/>
                    <w:jc w:val="center"/>
                    <w:rPr>
                      <w:rFonts w:asciiTheme="minorHAnsi" w:hAnsiTheme="minorHAnsi" w:cstheme="minorHAnsi"/>
                      <w:sz w:val="18"/>
                      <w:szCs w:val="18"/>
                      <w:lang w:val="en-GB"/>
                      <w:rPrChange w:id="82" w:author="Francesca Pella" w:date="2023-09-27T10:23:00Z">
                        <w:rPr>
                          <w:rFonts w:asciiTheme="minorHAnsi" w:hAnsiTheme="minorHAnsi" w:cstheme="minorHAnsi"/>
                          <w:sz w:val="20"/>
                          <w:szCs w:val="20"/>
                          <w:lang w:val="en-GB"/>
                        </w:rPr>
                      </w:rPrChange>
                    </w:rPr>
                  </w:pPr>
                  <w:r w:rsidRPr="00FB11BA">
                    <w:rPr>
                      <w:rFonts w:asciiTheme="minorHAnsi" w:hAnsiTheme="minorHAnsi" w:cstheme="minorHAnsi"/>
                      <w:sz w:val="18"/>
                      <w:szCs w:val="18"/>
                      <w:lang w:val="en-GB"/>
                      <w:rPrChange w:id="83" w:author="Francesca Pella" w:date="2023-09-27T10:23:00Z">
                        <w:rPr>
                          <w:rFonts w:asciiTheme="minorHAnsi" w:hAnsiTheme="minorHAnsi" w:cstheme="minorHAnsi"/>
                          <w:sz w:val="20"/>
                          <w:szCs w:val="20"/>
                          <w:lang w:val="en-GB"/>
                        </w:rPr>
                      </w:rPrChange>
                    </w:rPr>
                    <w:t>As above</w:t>
                  </w:r>
                </w:p>
              </w:tc>
              <w:tc>
                <w:tcPr>
                  <w:tcW w:w="3402" w:type="dxa"/>
                  <w:shd w:val="clear" w:color="auto" w:fill="auto"/>
                  <w:tcPrChange w:id="84" w:author="Francesca Pella" w:date="2023-09-27T10:21:00Z">
                    <w:tcPr>
                      <w:tcW w:w="4386" w:type="dxa"/>
                      <w:shd w:val="clear" w:color="auto" w:fill="auto"/>
                    </w:tcPr>
                  </w:tcPrChange>
                </w:tcPr>
                <w:p w14:paraId="72EA04F2" w14:textId="77777777" w:rsidR="00843796" w:rsidRPr="00FB11BA" w:rsidRDefault="00843796" w:rsidP="00843796">
                  <w:pPr>
                    <w:snapToGrid w:val="0"/>
                    <w:jc w:val="both"/>
                    <w:rPr>
                      <w:rFonts w:asciiTheme="minorHAnsi" w:hAnsiTheme="minorHAnsi" w:cstheme="minorHAnsi"/>
                      <w:sz w:val="18"/>
                      <w:szCs w:val="18"/>
                      <w:lang w:val="en-GB"/>
                      <w:rPrChange w:id="85" w:author="Francesca Pella" w:date="2023-09-27T10:23:00Z">
                        <w:rPr>
                          <w:rFonts w:asciiTheme="minorHAnsi" w:hAnsiTheme="minorHAnsi" w:cstheme="minorHAnsi"/>
                          <w:sz w:val="22"/>
                          <w:szCs w:val="22"/>
                          <w:lang w:val="en-GB"/>
                        </w:rPr>
                      </w:rPrChange>
                    </w:rPr>
                  </w:pPr>
                  <w:r w:rsidRPr="00FB11BA">
                    <w:rPr>
                      <w:rFonts w:asciiTheme="minorHAnsi" w:hAnsiTheme="minorHAnsi" w:cstheme="minorHAnsi"/>
                      <w:sz w:val="18"/>
                      <w:szCs w:val="18"/>
                      <w:lang w:val="en-GB"/>
                    </w:rPr>
                    <w:t xml:space="preserve">The indicator helps quantify the water footprint of tourism, </w:t>
                  </w:r>
                  <w:proofErr w:type="gramStart"/>
                  <w:r w:rsidRPr="00FB11BA">
                    <w:rPr>
                      <w:rFonts w:asciiTheme="minorHAnsi" w:hAnsiTheme="minorHAnsi" w:cstheme="minorHAnsi"/>
                      <w:sz w:val="18"/>
                      <w:szCs w:val="18"/>
                      <w:lang w:val="en-GB"/>
                    </w:rPr>
                    <w:t>i.e.</w:t>
                  </w:r>
                  <w:proofErr w:type="gramEnd"/>
                  <w:r w:rsidRPr="00FB11BA">
                    <w:rPr>
                      <w:rFonts w:asciiTheme="minorHAnsi" w:hAnsiTheme="minorHAnsi" w:cstheme="minorHAnsi"/>
                      <w:sz w:val="18"/>
                      <w:szCs w:val="18"/>
                      <w:lang w:val="en-GB"/>
                    </w:rPr>
                    <w:t xml:space="preserve"> the additional demand of water resources resulting from the increase in demographic pressure on the territory following the presence of tourists. The water withdrawal of drinking water, to which the irrigation volumes of the agricultural activities, takes place especially during the hot season, when tourist pressure is greater.</w:t>
                  </w:r>
                </w:p>
              </w:tc>
            </w:tr>
          </w:tbl>
          <w:p w14:paraId="5CF0634E" w14:textId="77777777" w:rsidR="00843796" w:rsidRDefault="00843796" w:rsidP="00474518">
            <w:pPr>
              <w:snapToGrid w:val="0"/>
              <w:rPr>
                <w:rFonts w:asciiTheme="minorHAnsi" w:hAnsiTheme="minorHAnsi" w:cstheme="minorHAnsi"/>
                <w:b/>
                <w:bCs/>
                <w:sz w:val="22"/>
                <w:szCs w:val="22"/>
                <w:lang w:val="en-GB"/>
              </w:rPr>
            </w:pPr>
          </w:p>
          <w:p w14:paraId="7A03698F" w14:textId="77777777" w:rsidR="00F06FBF" w:rsidRDefault="00F06FBF" w:rsidP="00474518">
            <w:pPr>
              <w:rPr>
                <w:rFonts w:asciiTheme="minorHAnsi" w:hAnsiTheme="minorHAnsi" w:cstheme="minorHAnsi"/>
                <w:sz w:val="22"/>
                <w:szCs w:val="22"/>
                <w:lang w:val="en-GB"/>
              </w:rPr>
            </w:pPr>
          </w:p>
          <w:p w14:paraId="0897CDCF" w14:textId="77777777" w:rsidR="00F84B9C" w:rsidRPr="00FB11BA" w:rsidRDefault="00F84B9C" w:rsidP="00F84B9C">
            <w:pPr>
              <w:widowControl/>
              <w:suppressAutoHyphens w:val="0"/>
              <w:autoSpaceDE w:val="0"/>
              <w:autoSpaceDN w:val="0"/>
              <w:adjustRightInd w:val="0"/>
              <w:rPr>
                <w:rFonts w:asciiTheme="minorHAnsi" w:eastAsiaTheme="minorEastAsia" w:hAnsiTheme="minorHAnsi" w:cs="Calibri"/>
                <w:kern w:val="0"/>
                <w:sz w:val="22"/>
                <w:lang w:eastAsia="en-GB" w:bidi="ar-SA"/>
                <w:rPrChange w:id="86" w:author="Francesca Pella" w:date="2023-09-27T10:22:00Z">
                  <w:rPr>
                    <w:rFonts w:asciiTheme="minorHAnsi" w:eastAsiaTheme="minorEastAsia" w:hAnsiTheme="minorHAnsi" w:cs="Calibri"/>
                    <w:kern w:val="0"/>
                    <w:sz w:val="22"/>
                    <w:lang w:val="en-GB" w:eastAsia="en-GB" w:bidi="ar-SA"/>
                  </w:rPr>
                </w:rPrChange>
              </w:rPr>
            </w:pPr>
            <w:r w:rsidRPr="00FB11BA">
              <w:rPr>
                <w:rFonts w:asciiTheme="minorHAnsi" w:eastAsiaTheme="minorEastAsia" w:hAnsiTheme="minorHAnsi" w:cs="Times New Roman"/>
                <w:kern w:val="0"/>
                <w:sz w:val="22"/>
                <w:lang w:eastAsia="en-GB" w:bidi="ar-SA"/>
                <w:rPrChange w:id="87" w:author="Francesca Pella" w:date="2023-09-27T10:22:00Z">
                  <w:rPr>
                    <w:rFonts w:asciiTheme="minorHAnsi" w:eastAsiaTheme="minorEastAsia" w:hAnsiTheme="minorHAnsi" w:cs="Times New Roman"/>
                    <w:kern w:val="0"/>
                    <w:sz w:val="22"/>
                    <w:lang w:val="en-GB" w:eastAsia="en-GB" w:bidi="ar-SA"/>
                  </w:rPr>
                </w:rPrChange>
              </w:rPr>
              <w:t>[Acque Marino Costiere (Id=152)]</w:t>
            </w:r>
          </w:p>
          <w:p w14:paraId="42BF3A24" w14:textId="77777777" w:rsidR="00F84B9C" w:rsidRPr="00FB11BA" w:rsidRDefault="00F84B9C" w:rsidP="00F84B9C">
            <w:pPr>
              <w:widowControl/>
              <w:suppressAutoHyphens w:val="0"/>
              <w:autoSpaceDE w:val="0"/>
              <w:autoSpaceDN w:val="0"/>
              <w:adjustRightInd w:val="0"/>
              <w:rPr>
                <w:rFonts w:asciiTheme="minorHAnsi" w:eastAsiaTheme="minorEastAsia" w:hAnsiTheme="minorHAnsi" w:cs="Times New Roman"/>
                <w:kern w:val="0"/>
                <w:sz w:val="22"/>
                <w:lang w:eastAsia="en-GB" w:bidi="ar-SA"/>
                <w:rPrChange w:id="88" w:author="Francesca Pella" w:date="2023-09-27T10:22:00Z">
                  <w:rPr>
                    <w:rFonts w:asciiTheme="minorHAnsi" w:eastAsiaTheme="minorEastAsia" w:hAnsiTheme="minorHAnsi" w:cs="Times New Roman"/>
                    <w:kern w:val="0"/>
                    <w:sz w:val="22"/>
                    <w:lang w:val="en-GB" w:eastAsia="en-GB" w:bidi="ar-SA"/>
                  </w:rPr>
                </w:rPrChange>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2367"/>
              <w:gridCol w:w="1701"/>
              <w:gridCol w:w="1984"/>
              <w:gridCol w:w="1985"/>
              <w:gridCol w:w="1425"/>
              <w:tblGridChange w:id="89">
                <w:tblGrid>
                  <w:gridCol w:w="1950"/>
                  <w:gridCol w:w="1417"/>
                  <w:gridCol w:w="1843"/>
                  <w:gridCol w:w="2551"/>
                  <w:gridCol w:w="1701"/>
                </w:tblGrid>
              </w:tblGridChange>
            </w:tblGrid>
            <w:tr w:rsidR="00F84B9C" w:rsidRPr="00F84B9C" w14:paraId="03C7045B" w14:textId="77777777" w:rsidTr="005E7EEF">
              <w:tc>
                <w:tcPr>
                  <w:tcW w:w="9462" w:type="dxa"/>
                  <w:gridSpan w:val="5"/>
                  <w:tcMar>
                    <w:left w:w="108" w:type="dxa"/>
                    <w:right w:w="108" w:type="dxa"/>
                  </w:tcMar>
                </w:tcPr>
                <w:p w14:paraId="3D265CE8" w14:textId="77777777" w:rsidR="00F84B9C" w:rsidRPr="00FB11BA" w:rsidRDefault="00F84B9C" w:rsidP="00F84B9C">
                  <w:pPr>
                    <w:widowControl/>
                    <w:suppressAutoHyphens w:val="0"/>
                    <w:rPr>
                      <w:rFonts w:asciiTheme="minorHAnsi" w:eastAsiaTheme="minorEastAsia" w:hAnsiTheme="minorHAnsi" w:cs="Times New Roman"/>
                      <w:b/>
                      <w:kern w:val="0"/>
                      <w:sz w:val="22"/>
                      <w:lang w:val="it-IT" w:eastAsia="en-GB" w:bidi="ar-SA"/>
                      <w:rPrChange w:id="90" w:author="Francesca Pella" w:date="2023-09-27T10:22:00Z">
                        <w:rPr>
                          <w:rFonts w:asciiTheme="minorHAnsi" w:eastAsiaTheme="minorEastAsia" w:hAnsiTheme="minorHAnsi" w:cs="Times New Roman"/>
                          <w:b/>
                          <w:kern w:val="0"/>
                          <w:sz w:val="22"/>
                          <w:lang w:eastAsia="en-GB" w:bidi="ar-SA"/>
                        </w:rPr>
                      </w:rPrChange>
                    </w:rPr>
                  </w:pPr>
                  <w:r w:rsidRPr="00FB11BA">
                    <w:rPr>
                      <w:rFonts w:asciiTheme="minorHAnsi" w:eastAsiaTheme="minorEastAsia" w:hAnsiTheme="minorHAnsi" w:cs="Calibri"/>
                      <w:b/>
                      <w:kern w:val="0"/>
                      <w:sz w:val="22"/>
                      <w:lang w:val="it-IT" w:eastAsia="en-GB" w:bidi="ar-SA"/>
                      <w:rPrChange w:id="91" w:author="Francesca Pella" w:date="2023-09-27T10:22:00Z">
                        <w:rPr>
                          <w:rFonts w:asciiTheme="minorHAnsi" w:eastAsiaTheme="minorEastAsia" w:hAnsiTheme="minorHAnsi" w:cs="Calibri"/>
                          <w:b/>
                          <w:kern w:val="0"/>
                          <w:sz w:val="22"/>
                          <w:lang w:eastAsia="en-GB" w:bidi="ar-SA"/>
                        </w:rPr>
                      </w:rPrChange>
                    </w:rPr>
                    <w:t>Indicators attached to component: Acque Marino Costiere (Id=152)</w:t>
                  </w:r>
                </w:p>
              </w:tc>
            </w:tr>
            <w:tr w:rsidR="00F84B9C" w:rsidRPr="00F84B9C" w14:paraId="4E487468" w14:textId="77777777" w:rsidTr="00FB11BA">
              <w:tblPrEx>
                <w:tblW w:w="0" w:type="auto"/>
                <w:tblInd w:w="0" w:type="dxa"/>
                <w:tblLayout w:type="fixed"/>
                <w:tblCellMar>
                  <w:left w:w="108" w:type="dxa"/>
                  <w:right w:w="108" w:type="dxa"/>
                </w:tblCellMar>
                <w:tblPrExChange w:id="92" w:author="Francesca Pella" w:date="2023-09-27T10:23:00Z">
                  <w:tblPrEx>
                    <w:tblW w:w="0" w:type="auto"/>
                    <w:tblInd w:w="0" w:type="dxa"/>
                    <w:tblLayout w:type="fixed"/>
                    <w:tblCellMar>
                      <w:left w:w="108" w:type="dxa"/>
                      <w:right w:w="108" w:type="dxa"/>
                    </w:tblCellMar>
                  </w:tblPrEx>
                </w:tblPrExChange>
              </w:tblPrEx>
              <w:tc>
                <w:tcPr>
                  <w:tcW w:w="2367" w:type="dxa"/>
                  <w:tcMar>
                    <w:left w:w="108" w:type="dxa"/>
                    <w:right w:w="108" w:type="dxa"/>
                  </w:tcMar>
                  <w:tcPrChange w:id="93" w:author="Francesca Pella" w:date="2023-09-27T10:23:00Z">
                    <w:tcPr>
                      <w:tcW w:w="1950" w:type="dxa"/>
                      <w:tcMar>
                        <w:left w:w="108" w:type="dxa"/>
                        <w:right w:w="108" w:type="dxa"/>
                      </w:tcMar>
                    </w:tcPr>
                  </w:tcPrChange>
                </w:tcPr>
                <w:p w14:paraId="04FEC2E5"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Name</w:t>
                  </w:r>
                </w:p>
              </w:tc>
              <w:tc>
                <w:tcPr>
                  <w:tcW w:w="1701" w:type="dxa"/>
                  <w:tcMar>
                    <w:left w:w="108" w:type="dxa"/>
                    <w:right w:w="108" w:type="dxa"/>
                  </w:tcMar>
                  <w:tcPrChange w:id="94" w:author="Francesca Pella" w:date="2023-09-27T10:23:00Z">
                    <w:tcPr>
                      <w:tcW w:w="1417" w:type="dxa"/>
                      <w:tcMar>
                        <w:left w:w="108" w:type="dxa"/>
                        <w:right w:w="108" w:type="dxa"/>
                      </w:tcMar>
                    </w:tcPr>
                  </w:tcPrChange>
                </w:tcPr>
                <w:p w14:paraId="3C8788A2"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Description</w:t>
                  </w:r>
                </w:p>
              </w:tc>
              <w:tc>
                <w:tcPr>
                  <w:tcW w:w="1984" w:type="dxa"/>
                  <w:tcMar>
                    <w:left w:w="108" w:type="dxa"/>
                    <w:right w:w="108" w:type="dxa"/>
                  </w:tcMar>
                  <w:tcPrChange w:id="95" w:author="Francesca Pella" w:date="2023-09-27T10:23:00Z">
                    <w:tcPr>
                      <w:tcW w:w="1843" w:type="dxa"/>
                      <w:tcMar>
                        <w:left w:w="108" w:type="dxa"/>
                        <w:right w:w="108" w:type="dxa"/>
                      </w:tcMar>
                    </w:tcPr>
                  </w:tcPrChange>
                </w:tcPr>
                <w:p w14:paraId="36918698"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DataSource</w:t>
                  </w:r>
                </w:p>
              </w:tc>
              <w:tc>
                <w:tcPr>
                  <w:tcW w:w="1985" w:type="dxa"/>
                  <w:tcMar>
                    <w:left w:w="108" w:type="dxa"/>
                    <w:right w:w="108" w:type="dxa"/>
                  </w:tcMar>
                  <w:tcPrChange w:id="96" w:author="Francesca Pella" w:date="2023-09-27T10:23:00Z">
                    <w:tcPr>
                      <w:tcW w:w="2551" w:type="dxa"/>
                      <w:tcMar>
                        <w:left w:w="108" w:type="dxa"/>
                        <w:right w:w="108" w:type="dxa"/>
                      </w:tcMar>
                    </w:tcPr>
                  </w:tcPrChange>
                </w:tcPr>
                <w:p w14:paraId="07E54399"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UpdateFrequency</w:t>
                  </w:r>
                </w:p>
              </w:tc>
              <w:tc>
                <w:tcPr>
                  <w:tcW w:w="1425" w:type="dxa"/>
                  <w:tcMar>
                    <w:left w:w="108" w:type="dxa"/>
                    <w:right w:w="108" w:type="dxa"/>
                  </w:tcMar>
                  <w:tcPrChange w:id="97" w:author="Francesca Pella" w:date="2023-09-27T10:23:00Z">
                    <w:tcPr>
                      <w:tcW w:w="1701" w:type="dxa"/>
                      <w:tcMar>
                        <w:left w:w="108" w:type="dxa"/>
                        <w:right w:w="108" w:type="dxa"/>
                      </w:tcMar>
                    </w:tcPr>
                  </w:tcPrChange>
                </w:tcPr>
                <w:p w14:paraId="015EF7E9"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Notes</w:t>
                  </w:r>
                </w:p>
              </w:tc>
            </w:tr>
            <w:tr w:rsidR="00F84B9C" w:rsidRPr="00F84B9C" w14:paraId="53192C28" w14:textId="77777777" w:rsidTr="00FB11BA">
              <w:tblPrEx>
                <w:tblW w:w="0" w:type="auto"/>
                <w:tblInd w:w="0" w:type="dxa"/>
                <w:tblLayout w:type="fixed"/>
                <w:tblCellMar>
                  <w:left w:w="108" w:type="dxa"/>
                  <w:right w:w="108" w:type="dxa"/>
                </w:tblCellMar>
                <w:tblPrExChange w:id="98" w:author="Francesca Pella" w:date="2023-09-27T10:23:00Z">
                  <w:tblPrEx>
                    <w:tblW w:w="0" w:type="auto"/>
                    <w:tblInd w:w="0" w:type="dxa"/>
                    <w:tblLayout w:type="fixed"/>
                    <w:tblCellMar>
                      <w:left w:w="108" w:type="dxa"/>
                      <w:right w:w="108" w:type="dxa"/>
                    </w:tblCellMar>
                  </w:tblPrEx>
                </w:tblPrExChange>
              </w:tblPrEx>
              <w:tc>
                <w:tcPr>
                  <w:tcW w:w="2367" w:type="dxa"/>
                  <w:tcMar>
                    <w:left w:w="108" w:type="dxa"/>
                    <w:right w:w="108" w:type="dxa"/>
                  </w:tcMar>
                  <w:tcPrChange w:id="99" w:author="Francesca Pella" w:date="2023-09-27T10:23:00Z">
                    <w:tcPr>
                      <w:tcW w:w="1950" w:type="dxa"/>
                      <w:tcMar>
                        <w:left w:w="108" w:type="dxa"/>
                        <w:right w:w="108" w:type="dxa"/>
                      </w:tcMar>
                    </w:tcPr>
                  </w:tcPrChange>
                </w:tcPr>
                <w:p w14:paraId="082C8FE0"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Parametri Chimico - Fisici</w:t>
                  </w:r>
                </w:p>
              </w:tc>
              <w:tc>
                <w:tcPr>
                  <w:tcW w:w="1701" w:type="dxa"/>
                  <w:tcMar>
                    <w:left w:w="108" w:type="dxa"/>
                    <w:right w:w="108" w:type="dxa"/>
                  </w:tcMar>
                  <w:tcPrChange w:id="100" w:author="Francesca Pella" w:date="2023-09-27T10:23:00Z">
                    <w:tcPr>
                      <w:tcW w:w="1417" w:type="dxa"/>
                      <w:tcMar>
                        <w:left w:w="108" w:type="dxa"/>
                        <w:right w:w="108" w:type="dxa"/>
                      </w:tcMar>
                    </w:tcPr>
                  </w:tcPrChange>
                </w:tcPr>
                <w:p w14:paraId="309836FE"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984" w:type="dxa"/>
                  <w:tcMar>
                    <w:left w:w="108" w:type="dxa"/>
                    <w:right w:w="108" w:type="dxa"/>
                  </w:tcMar>
                  <w:tcPrChange w:id="101" w:author="Francesca Pella" w:date="2023-09-27T10:23:00Z">
                    <w:tcPr>
                      <w:tcW w:w="1843" w:type="dxa"/>
                      <w:tcMar>
                        <w:left w:w="108" w:type="dxa"/>
                        <w:right w:w="108" w:type="dxa"/>
                      </w:tcMar>
                    </w:tcPr>
                  </w:tcPrChange>
                </w:tcPr>
                <w:p w14:paraId="5A82695A"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c>
                <w:tcPr>
                  <w:tcW w:w="1985" w:type="dxa"/>
                  <w:tcMar>
                    <w:left w:w="108" w:type="dxa"/>
                    <w:right w:w="108" w:type="dxa"/>
                  </w:tcMar>
                  <w:tcPrChange w:id="102" w:author="Francesca Pella" w:date="2023-09-27T10:23:00Z">
                    <w:tcPr>
                      <w:tcW w:w="2551" w:type="dxa"/>
                      <w:tcMar>
                        <w:left w:w="108" w:type="dxa"/>
                        <w:right w:w="108" w:type="dxa"/>
                      </w:tcMar>
                    </w:tcPr>
                  </w:tcPrChange>
                </w:tcPr>
                <w:p w14:paraId="5810974B"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425" w:type="dxa"/>
                  <w:tcMar>
                    <w:left w:w="108" w:type="dxa"/>
                    <w:right w:w="108" w:type="dxa"/>
                  </w:tcMar>
                  <w:tcPrChange w:id="103" w:author="Francesca Pella" w:date="2023-09-27T10:23:00Z">
                    <w:tcPr>
                      <w:tcW w:w="1701" w:type="dxa"/>
                      <w:tcMar>
                        <w:left w:w="108" w:type="dxa"/>
                        <w:right w:w="108" w:type="dxa"/>
                      </w:tcMar>
                    </w:tcPr>
                  </w:tcPrChange>
                </w:tcPr>
                <w:p w14:paraId="0F89087E"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r>
            <w:tr w:rsidR="00F84B9C" w:rsidRPr="005E7EEF" w14:paraId="164678D2" w14:textId="77777777" w:rsidTr="00FB11BA">
              <w:tblPrEx>
                <w:tblW w:w="0" w:type="auto"/>
                <w:tblInd w:w="0" w:type="dxa"/>
                <w:tblLayout w:type="fixed"/>
                <w:tblCellMar>
                  <w:left w:w="108" w:type="dxa"/>
                  <w:right w:w="108" w:type="dxa"/>
                </w:tblCellMar>
                <w:tblPrExChange w:id="104" w:author="Francesca Pella" w:date="2023-09-27T10:23:00Z">
                  <w:tblPrEx>
                    <w:tblW w:w="0" w:type="auto"/>
                    <w:tblInd w:w="0" w:type="dxa"/>
                    <w:tblLayout w:type="fixed"/>
                    <w:tblCellMar>
                      <w:left w:w="108" w:type="dxa"/>
                      <w:right w:w="108" w:type="dxa"/>
                    </w:tblCellMar>
                  </w:tblPrEx>
                </w:tblPrExChange>
              </w:tblPrEx>
              <w:tc>
                <w:tcPr>
                  <w:tcW w:w="2367" w:type="dxa"/>
                  <w:tcMar>
                    <w:left w:w="108" w:type="dxa"/>
                    <w:right w:w="108" w:type="dxa"/>
                  </w:tcMar>
                  <w:tcPrChange w:id="105" w:author="Francesca Pella" w:date="2023-09-27T10:23:00Z">
                    <w:tcPr>
                      <w:tcW w:w="1950" w:type="dxa"/>
                      <w:tcMar>
                        <w:left w:w="108" w:type="dxa"/>
                        <w:right w:w="108" w:type="dxa"/>
                      </w:tcMar>
                    </w:tcPr>
                  </w:tcPrChange>
                </w:tcPr>
                <w:p w14:paraId="7BBC8B74"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Water Quality compared on Number of Turists</w:t>
                  </w:r>
                </w:p>
              </w:tc>
              <w:tc>
                <w:tcPr>
                  <w:tcW w:w="1701" w:type="dxa"/>
                  <w:tcMar>
                    <w:left w:w="108" w:type="dxa"/>
                    <w:right w:w="108" w:type="dxa"/>
                  </w:tcMar>
                  <w:tcPrChange w:id="106" w:author="Francesca Pella" w:date="2023-09-27T10:23:00Z">
                    <w:tcPr>
                      <w:tcW w:w="1417" w:type="dxa"/>
                      <w:tcMar>
                        <w:left w:w="108" w:type="dxa"/>
                        <w:right w:w="108" w:type="dxa"/>
                      </w:tcMar>
                    </w:tcPr>
                  </w:tcPrChange>
                </w:tcPr>
                <w:p w14:paraId="0B3ED2A9"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984" w:type="dxa"/>
                  <w:tcMar>
                    <w:left w:w="108" w:type="dxa"/>
                    <w:right w:w="108" w:type="dxa"/>
                  </w:tcMar>
                  <w:tcPrChange w:id="107" w:author="Francesca Pella" w:date="2023-09-27T10:23:00Z">
                    <w:tcPr>
                      <w:tcW w:w="1843" w:type="dxa"/>
                      <w:tcMar>
                        <w:left w:w="108" w:type="dxa"/>
                        <w:right w:w="108" w:type="dxa"/>
                      </w:tcMar>
                    </w:tcPr>
                  </w:tcPrChange>
                </w:tcPr>
                <w:p w14:paraId="04245811"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c>
                <w:tcPr>
                  <w:tcW w:w="1985" w:type="dxa"/>
                  <w:tcMar>
                    <w:left w:w="108" w:type="dxa"/>
                    <w:right w:w="108" w:type="dxa"/>
                  </w:tcMar>
                  <w:tcPrChange w:id="108" w:author="Francesca Pella" w:date="2023-09-27T10:23:00Z">
                    <w:tcPr>
                      <w:tcW w:w="2551" w:type="dxa"/>
                      <w:tcMar>
                        <w:left w:w="108" w:type="dxa"/>
                        <w:right w:w="108" w:type="dxa"/>
                      </w:tcMar>
                    </w:tcPr>
                  </w:tcPrChange>
                </w:tcPr>
                <w:p w14:paraId="01534046"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425" w:type="dxa"/>
                  <w:tcMar>
                    <w:left w:w="108" w:type="dxa"/>
                    <w:right w:w="108" w:type="dxa"/>
                  </w:tcMar>
                  <w:tcPrChange w:id="109" w:author="Francesca Pella" w:date="2023-09-27T10:23:00Z">
                    <w:tcPr>
                      <w:tcW w:w="1701" w:type="dxa"/>
                      <w:tcMar>
                        <w:left w:w="108" w:type="dxa"/>
                        <w:right w:w="108" w:type="dxa"/>
                      </w:tcMar>
                    </w:tcPr>
                  </w:tcPrChange>
                </w:tcPr>
                <w:p w14:paraId="71D56477"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r>
            <w:tr w:rsidR="00F84B9C" w:rsidRPr="00F84B9C" w14:paraId="0C9997A9" w14:textId="77777777" w:rsidTr="00FB11BA">
              <w:tblPrEx>
                <w:tblW w:w="0" w:type="auto"/>
                <w:tblInd w:w="0" w:type="dxa"/>
                <w:tblLayout w:type="fixed"/>
                <w:tblCellMar>
                  <w:left w:w="108" w:type="dxa"/>
                  <w:right w:w="108" w:type="dxa"/>
                </w:tblCellMar>
                <w:tblPrExChange w:id="110" w:author="Francesca Pella" w:date="2023-09-27T10:23:00Z">
                  <w:tblPrEx>
                    <w:tblW w:w="0" w:type="auto"/>
                    <w:tblInd w:w="0" w:type="dxa"/>
                    <w:tblLayout w:type="fixed"/>
                    <w:tblCellMar>
                      <w:left w:w="108" w:type="dxa"/>
                      <w:right w:w="108" w:type="dxa"/>
                    </w:tblCellMar>
                  </w:tblPrEx>
                </w:tblPrExChange>
              </w:tblPrEx>
              <w:tc>
                <w:tcPr>
                  <w:tcW w:w="2367" w:type="dxa"/>
                  <w:tcMar>
                    <w:left w:w="108" w:type="dxa"/>
                    <w:right w:w="108" w:type="dxa"/>
                  </w:tcMar>
                  <w:tcPrChange w:id="111" w:author="Francesca Pella" w:date="2023-09-27T10:23:00Z">
                    <w:tcPr>
                      <w:tcW w:w="1950" w:type="dxa"/>
                      <w:tcMar>
                        <w:left w:w="108" w:type="dxa"/>
                        <w:right w:w="108" w:type="dxa"/>
                      </w:tcMar>
                    </w:tcPr>
                  </w:tcPrChange>
                </w:tcPr>
                <w:p w14:paraId="0E34DCB9" w14:textId="77777777"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Qualità delle Acque di Balneazione (EEA)</w:t>
                  </w:r>
                </w:p>
              </w:tc>
              <w:tc>
                <w:tcPr>
                  <w:tcW w:w="1701" w:type="dxa"/>
                  <w:tcMar>
                    <w:left w:w="108" w:type="dxa"/>
                    <w:right w:w="108" w:type="dxa"/>
                  </w:tcMar>
                  <w:tcPrChange w:id="112" w:author="Francesca Pella" w:date="2023-09-27T10:23:00Z">
                    <w:tcPr>
                      <w:tcW w:w="1417" w:type="dxa"/>
                      <w:tcMar>
                        <w:left w:w="108" w:type="dxa"/>
                        <w:right w:w="108" w:type="dxa"/>
                      </w:tcMar>
                    </w:tcPr>
                  </w:tcPrChange>
                </w:tcPr>
                <w:p w14:paraId="1D045A8F" w14:textId="7393DBC6"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 xml:space="preserve">Classificazione basata su valori di </w:t>
                  </w:r>
                  <w:r w:rsidRPr="00554E59">
                    <w:rPr>
                      <w:rFonts w:asciiTheme="minorHAnsi" w:eastAsiaTheme="minorEastAsia" w:hAnsiTheme="minorHAnsi" w:cs="Calibri"/>
                      <w:i/>
                      <w:iCs/>
                      <w:kern w:val="0"/>
                      <w:sz w:val="22"/>
                      <w:lang w:val="it-IT" w:eastAsia="en-GB" w:bidi="ar-SA"/>
                      <w:rPrChange w:id="113" w:author="Francesca Pella" w:date="2023-09-27T10:23:00Z">
                        <w:rPr>
                          <w:rFonts w:asciiTheme="minorHAnsi" w:eastAsiaTheme="minorEastAsia" w:hAnsiTheme="minorHAnsi" w:cs="Calibri"/>
                          <w:kern w:val="0"/>
                          <w:sz w:val="22"/>
                          <w:lang w:val="it-IT" w:eastAsia="en-GB" w:bidi="ar-SA"/>
                        </w:rPr>
                      </w:rPrChange>
                    </w:rPr>
                    <w:t>E.</w:t>
                  </w:r>
                  <w:ins w:id="114" w:author="Francesca Pella" w:date="2023-09-27T10:23:00Z">
                    <w:r w:rsidR="00554E59">
                      <w:rPr>
                        <w:rFonts w:asciiTheme="minorHAnsi" w:eastAsiaTheme="minorEastAsia" w:hAnsiTheme="minorHAnsi" w:cs="Calibri"/>
                        <w:i/>
                        <w:iCs/>
                        <w:kern w:val="0"/>
                        <w:sz w:val="22"/>
                        <w:lang w:val="it-IT" w:eastAsia="en-GB" w:bidi="ar-SA"/>
                      </w:rPr>
                      <w:t xml:space="preserve"> </w:t>
                    </w:r>
                  </w:ins>
                  <w:r w:rsidRPr="00554E59">
                    <w:rPr>
                      <w:rFonts w:asciiTheme="minorHAnsi" w:eastAsiaTheme="minorEastAsia" w:hAnsiTheme="minorHAnsi" w:cs="Calibri"/>
                      <w:i/>
                      <w:iCs/>
                      <w:kern w:val="0"/>
                      <w:sz w:val="22"/>
                      <w:lang w:val="it-IT" w:eastAsia="en-GB" w:bidi="ar-SA"/>
                      <w:rPrChange w:id="115" w:author="Francesca Pella" w:date="2023-09-27T10:23:00Z">
                        <w:rPr>
                          <w:rFonts w:asciiTheme="minorHAnsi" w:eastAsiaTheme="minorEastAsia" w:hAnsiTheme="minorHAnsi" w:cs="Calibri"/>
                          <w:kern w:val="0"/>
                          <w:sz w:val="22"/>
                          <w:lang w:val="it-IT" w:eastAsia="en-GB" w:bidi="ar-SA"/>
                        </w:rPr>
                      </w:rPrChange>
                    </w:rPr>
                    <w:t>coli</w:t>
                  </w:r>
                  <w:r w:rsidRPr="005E7EEF">
                    <w:rPr>
                      <w:rFonts w:asciiTheme="minorHAnsi" w:eastAsiaTheme="minorEastAsia" w:hAnsiTheme="minorHAnsi" w:cs="Calibri"/>
                      <w:kern w:val="0"/>
                      <w:sz w:val="22"/>
                      <w:lang w:val="it-IT" w:eastAsia="en-GB" w:bidi="ar-SA"/>
                    </w:rPr>
                    <w:t xml:space="preserve"> ed Enterococchi</w:t>
                  </w:r>
                </w:p>
              </w:tc>
              <w:tc>
                <w:tcPr>
                  <w:tcW w:w="1984" w:type="dxa"/>
                  <w:tcMar>
                    <w:left w:w="108" w:type="dxa"/>
                    <w:right w:w="108" w:type="dxa"/>
                  </w:tcMar>
                  <w:tcPrChange w:id="116" w:author="Francesca Pella" w:date="2023-09-27T10:23:00Z">
                    <w:tcPr>
                      <w:tcW w:w="1843" w:type="dxa"/>
                      <w:tcMar>
                        <w:left w:w="108" w:type="dxa"/>
                        <w:right w:w="108" w:type="dxa"/>
                      </w:tcMar>
                    </w:tcPr>
                  </w:tcPrChange>
                </w:tcPr>
                <w:p w14:paraId="4B12E003"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European Environment Agency</w:t>
                  </w:r>
                </w:p>
              </w:tc>
              <w:tc>
                <w:tcPr>
                  <w:tcW w:w="1985" w:type="dxa"/>
                  <w:tcMar>
                    <w:left w:w="108" w:type="dxa"/>
                    <w:right w:w="108" w:type="dxa"/>
                  </w:tcMar>
                  <w:tcPrChange w:id="117" w:author="Francesca Pella" w:date="2023-09-27T10:23:00Z">
                    <w:tcPr>
                      <w:tcW w:w="2551" w:type="dxa"/>
                      <w:tcMar>
                        <w:left w:w="108" w:type="dxa"/>
                        <w:right w:w="108" w:type="dxa"/>
                      </w:tcMar>
                    </w:tcPr>
                  </w:tcPrChange>
                </w:tcPr>
                <w:p w14:paraId="2E28B88B"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Annuale</w:t>
                  </w:r>
                </w:p>
              </w:tc>
              <w:tc>
                <w:tcPr>
                  <w:tcW w:w="1425" w:type="dxa"/>
                  <w:tcMar>
                    <w:left w:w="108" w:type="dxa"/>
                    <w:right w:w="108" w:type="dxa"/>
                  </w:tcMar>
                  <w:tcPrChange w:id="118" w:author="Francesca Pella" w:date="2023-09-27T10:23:00Z">
                    <w:tcPr>
                      <w:tcW w:w="1701" w:type="dxa"/>
                      <w:tcMar>
                        <w:left w:w="108" w:type="dxa"/>
                        <w:right w:w="108" w:type="dxa"/>
                      </w:tcMar>
                    </w:tcPr>
                  </w:tcPrChange>
                </w:tcPr>
                <w:p w14:paraId="6B3C8416" w14:textId="20D55C64"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 xml:space="preserve">Per valori di </w:t>
                  </w:r>
                  <w:r w:rsidRPr="00554E59">
                    <w:rPr>
                      <w:rFonts w:asciiTheme="minorHAnsi" w:eastAsiaTheme="minorEastAsia" w:hAnsiTheme="minorHAnsi" w:cs="Calibri"/>
                      <w:i/>
                      <w:iCs/>
                      <w:kern w:val="0"/>
                      <w:sz w:val="22"/>
                      <w:lang w:val="it-IT" w:eastAsia="en-GB" w:bidi="ar-SA"/>
                      <w:rPrChange w:id="119" w:author="Francesca Pella" w:date="2023-09-27T10:25:00Z">
                        <w:rPr>
                          <w:rFonts w:asciiTheme="minorHAnsi" w:eastAsiaTheme="minorEastAsia" w:hAnsiTheme="minorHAnsi" w:cs="Calibri"/>
                          <w:kern w:val="0"/>
                          <w:sz w:val="22"/>
                          <w:lang w:val="it-IT" w:eastAsia="en-GB" w:bidi="ar-SA"/>
                        </w:rPr>
                      </w:rPrChange>
                    </w:rPr>
                    <w:t>E.</w:t>
                  </w:r>
                  <w:ins w:id="120" w:author="Francesca Pella" w:date="2023-09-27T10:25:00Z">
                    <w:r w:rsidR="00554E59" w:rsidRPr="00554E59">
                      <w:rPr>
                        <w:rFonts w:asciiTheme="minorHAnsi" w:eastAsiaTheme="minorEastAsia" w:hAnsiTheme="minorHAnsi" w:cs="Calibri"/>
                        <w:i/>
                        <w:iCs/>
                        <w:kern w:val="0"/>
                        <w:sz w:val="22"/>
                        <w:lang w:val="it-IT" w:eastAsia="en-GB" w:bidi="ar-SA"/>
                        <w:rPrChange w:id="121" w:author="Francesca Pella" w:date="2023-09-27T10:25:00Z">
                          <w:rPr>
                            <w:rFonts w:asciiTheme="minorHAnsi" w:eastAsiaTheme="minorEastAsia" w:hAnsiTheme="minorHAnsi" w:cs="Calibri"/>
                            <w:kern w:val="0"/>
                            <w:sz w:val="22"/>
                            <w:lang w:val="it-IT" w:eastAsia="en-GB" w:bidi="ar-SA"/>
                          </w:rPr>
                        </w:rPrChange>
                      </w:rPr>
                      <w:t xml:space="preserve"> c</w:t>
                    </w:r>
                  </w:ins>
                  <w:del w:id="122" w:author="Francesca Pella" w:date="2023-09-27T10:25:00Z">
                    <w:r w:rsidRPr="00554E59" w:rsidDel="00554E59">
                      <w:rPr>
                        <w:rFonts w:asciiTheme="minorHAnsi" w:eastAsiaTheme="minorEastAsia" w:hAnsiTheme="minorHAnsi" w:cs="Calibri"/>
                        <w:i/>
                        <w:iCs/>
                        <w:kern w:val="0"/>
                        <w:sz w:val="22"/>
                        <w:lang w:val="it-IT" w:eastAsia="en-GB" w:bidi="ar-SA"/>
                        <w:rPrChange w:id="123" w:author="Francesca Pella" w:date="2023-09-27T10:25:00Z">
                          <w:rPr>
                            <w:rFonts w:asciiTheme="minorHAnsi" w:eastAsiaTheme="minorEastAsia" w:hAnsiTheme="minorHAnsi" w:cs="Calibri"/>
                            <w:kern w:val="0"/>
                            <w:sz w:val="22"/>
                            <w:lang w:val="it-IT" w:eastAsia="en-GB" w:bidi="ar-SA"/>
                          </w:rPr>
                        </w:rPrChange>
                      </w:rPr>
                      <w:delText>C</w:delText>
                    </w:r>
                  </w:del>
                  <w:r w:rsidRPr="00554E59">
                    <w:rPr>
                      <w:rFonts w:asciiTheme="minorHAnsi" w:eastAsiaTheme="minorEastAsia" w:hAnsiTheme="minorHAnsi" w:cs="Calibri"/>
                      <w:i/>
                      <w:iCs/>
                      <w:kern w:val="0"/>
                      <w:sz w:val="22"/>
                      <w:lang w:val="it-IT" w:eastAsia="en-GB" w:bidi="ar-SA"/>
                      <w:rPrChange w:id="124" w:author="Francesca Pella" w:date="2023-09-27T10:25:00Z">
                        <w:rPr>
                          <w:rFonts w:asciiTheme="minorHAnsi" w:eastAsiaTheme="minorEastAsia" w:hAnsiTheme="minorHAnsi" w:cs="Calibri"/>
                          <w:kern w:val="0"/>
                          <w:sz w:val="22"/>
                          <w:lang w:val="it-IT" w:eastAsia="en-GB" w:bidi="ar-SA"/>
                        </w:rPr>
                      </w:rPrChange>
                    </w:rPr>
                    <w:t>oli</w:t>
                  </w:r>
                  <w:r w:rsidRPr="005E7EEF">
                    <w:rPr>
                      <w:rFonts w:asciiTheme="minorHAnsi" w:eastAsiaTheme="minorEastAsia" w:hAnsiTheme="minorHAnsi" w:cs="Calibri"/>
                      <w:kern w:val="0"/>
                      <w:sz w:val="22"/>
                      <w:lang w:val="it-IT" w:eastAsia="en-GB" w:bidi="ar-SA"/>
                    </w:rPr>
                    <w:t xml:space="preserve"> ed Enterococchi secondo Direttiva Ufficiale</w:t>
                  </w:r>
                </w:p>
              </w:tc>
            </w:tr>
            <w:tr w:rsidR="00F84B9C" w:rsidRPr="00F84B9C" w14:paraId="2C0ED5D4" w14:textId="77777777" w:rsidTr="00FB11BA">
              <w:tblPrEx>
                <w:tblW w:w="0" w:type="auto"/>
                <w:tblInd w:w="0" w:type="dxa"/>
                <w:tblLayout w:type="fixed"/>
                <w:tblCellMar>
                  <w:left w:w="108" w:type="dxa"/>
                  <w:right w:w="108" w:type="dxa"/>
                </w:tblCellMar>
                <w:tblPrExChange w:id="125" w:author="Francesca Pella" w:date="2023-09-27T10:23:00Z">
                  <w:tblPrEx>
                    <w:tblW w:w="0" w:type="auto"/>
                    <w:tblInd w:w="0" w:type="dxa"/>
                    <w:tblLayout w:type="fixed"/>
                    <w:tblCellMar>
                      <w:left w:w="108" w:type="dxa"/>
                      <w:right w:w="108" w:type="dxa"/>
                    </w:tblCellMar>
                  </w:tblPrEx>
                </w:tblPrExChange>
              </w:tblPrEx>
              <w:tc>
                <w:tcPr>
                  <w:tcW w:w="2367" w:type="dxa"/>
                  <w:tcMar>
                    <w:left w:w="108" w:type="dxa"/>
                    <w:right w:w="108" w:type="dxa"/>
                  </w:tcMar>
                  <w:tcPrChange w:id="126" w:author="Francesca Pella" w:date="2023-09-27T10:23:00Z">
                    <w:tcPr>
                      <w:tcW w:w="1950" w:type="dxa"/>
                      <w:tcMar>
                        <w:left w:w="108" w:type="dxa"/>
                        <w:right w:w="108" w:type="dxa"/>
                      </w:tcMar>
                    </w:tcPr>
                  </w:tcPrChange>
                </w:tcPr>
                <w:p w14:paraId="33711BAE" w14:textId="77777777"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Qualità delle Acque di Balneazione (Portale Acque)</w:t>
                  </w:r>
                </w:p>
              </w:tc>
              <w:tc>
                <w:tcPr>
                  <w:tcW w:w="1701" w:type="dxa"/>
                  <w:tcMar>
                    <w:left w:w="108" w:type="dxa"/>
                    <w:right w:w="108" w:type="dxa"/>
                  </w:tcMar>
                  <w:tcPrChange w:id="127" w:author="Francesca Pella" w:date="2023-09-27T10:23:00Z">
                    <w:tcPr>
                      <w:tcW w:w="1417" w:type="dxa"/>
                      <w:tcMar>
                        <w:left w:w="108" w:type="dxa"/>
                        <w:right w:w="108" w:type="dxa"/>
                      </w:tcMar>
                    </w:tcPr>
                  </w:tcPrChange>
                </w:tcPr>
                <w:p w14:paraId="153FA533" w14:textId="141D8E71"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 xml:space="preserve">Valori Assoluti di Enterococchi ed </w:t>
                  </w:r>
                  <w:r w:rsidRPr="00554E59">
                    <w:rPr>
                      <w:rFonts w:asciiTheme="minorHAnsi" w:eastAsiaTheme="minorEastAsia" w:hAnsiTheme="minorHAnsi" w:cs="Calibri"/>
                      <w:i/>
                      <w:iCs/>
                      <w:kern w:val="0"/>
                      <w:sz w:val="22"/>
                      <w:lang w:val="it-IT" w:eastAsia="en-GB" w:bidi="ar-SA"/>
                      <w:rPrChange w:id="128" w:author="Francesca Pella" w:date="2023-09-27T10:25:00Z">
                        <w:rPr>
                          <w:rFonts w:asciiTheme="minorHAnsi" w:eastAsiaTheme="minorEastAsia" w:hAnsiTheme="minorHAnsi" w:cs="Calibri"/>
                          <w:kern w:val="0"/>
                          <w:sz w:val="22"/>
                          <w:lang w:val="it-IT" w:eastAsia="en-GB" w:bidi="ar-SA"/>
                        </w:rPr>
                      </w:rPrChange>
                    </w:rPr>
                    <w:t xml:space="preserve">Escherichia </w:t>
                  </w:r>
                  <w:ins w:id="129" w:author="Francesca Pella" w:date="2023-09-27T10:25:00Z">
                    <w:r w:rsidR="00554E59" w:rsidRPr="00554E59">
                      <w:rPr>
                        <w:rFonts w:asciiTheme="minorHAnsi" w:eastAsiaTheme="minorEastAsia" w:hAnsiTheme="minorHAnsi" w:cs="Calibri"/>
                        <w:i/>
                        <w:iCs/>
                        <w:kern w:val="0"/>
                        <w:sz w:val="22"/>
                        <w:lang w:val="it-IT" w:eastAsia="en-GB" w:bidi="ar-SA"/>
                        <w:rPrChange w:id="130" w:author="Francesca Pella" w:date="2023-09-27T10:25:00Z">
                          <w:rPr>
                            <w:rFonts w:asciiTheme="minorHAnsi" w:eastAsiaTheme="minorEastAsia" w:hAnsiTheme="minorHAnsi" w:cs="Calibri"/>
                            <w:kern w:val="0"/>
                            <w:sz w:val="22"/>
                            <w:lang w:val="it-IT" w:eastAsia="en-GB" w:bidi="ar-SA"/>
                          </w:rPr>
                        </w:rPrChange>
                      </w:rPr>
                      <w:t>c</w:t>
                    </w:r>
                  </w:ins>
                  <w:del w:id="131" w:author="Francesca Pella" w:date="2023-09-27T10:25:00Z">
                    <w:r w:rsidRPr="00554E59" w:rsidDel="00554E59">
                      <w:rPr>
                        <w:rFonts w:asciiTheme="minorHAnsi" w:eastAsiaTheme="minorEastAsia" w:hAnsiTheme="minorHAnsi" w:cs="Calibri"/>
                        <w:i/>
                        <w:iCs/>
                        <w:kern w:val="0"/>
                        <w:sz w:val="22"/>
                        <w:lang w:val="it-IT" w:eastAsia="en-GB" w:bidi="ar-SA"/>
                        <w:rPrChange w:id="132" w:author="Francesca Pella" w:date="2023-09-27T10:25:00Z">
                          <w:rPr>
                            <w:rFonts w:asciiTheme="minorHAnsi" w:eastAsiaTheme="minorEastAsia" w:hAnsiTheme="minorHAnsi" w:cs="Calibri"/>
                            <w:kern w:val="0"/>
                            <w:sz w:val="22"/>
                            <w:lang w:val="it-IT" w:eastAsia="en-GB" w:bidi="ar-SA"/>
                          </w:rPr>
                        </w:rPrChange>
                      </w:rPr>
                      <w:delText>C</w:delText>
                    </w:r>
                  </w:del>
                  <w:r w:rsidRPr="00554E59">
                    <w:rPr>
                      <w:rFonts w:asciiTheme="minorHAnsi" w:eastAsiaTheme="minorEastAsia" w:hAnsiTheme="minorHAnsi" w:cs="Calibri"/>
                      <w:i/>
                      <w:iCs/>
                      <w:kern w:val="0"/>
                      <w:sz w:val="22"/>
                      <w:lang w:val="it-IT" w:eastAsia="en-GB" w:bidi="ar-SA"/>
                      <w:rPrChange w:id="133" w:author="Francesca Pella" w:date="2023-09-27T10:25:00Z">
                        <w:rPr>
                          <w:rFonts w:asciiTheme="minorHAnsi" w:eastAsiaTheme="minorEastAsia" w:hAnsiTheme="minorHAnsi" w:cs="Calibri"/>
                          <w:kern w:val="0"/>
                          <w:sz w:val="22"/>
                          <w:lang w:val="it-IT" w:eastAsia="en-GB" w:bidi="ar-SA"/>
                        </w:rPr>
                      </w:rPrChange>
                    </w:rPr>
                    <w:t>oli</w:t>
                  </w:r>
                  <w:r w:rsidRPr="005E7EEF">
                    <w:rPr>
                      <w:rFonts w:asciiTheme="minorHAnsi" w:eastAsiaTheme="minorEastAsia" w:hAnsiTheme="minorHAnsi" w:cs="Calibri"/>
                      <w:kern w:val="0"/>
                      <w:sz w:val="22"/>
                      <w:lang w:val="it-IT" w:eastAsia="en-GB" w:bidi="ar-SA"/>
                    </w:rPr>
                    <w:t>.</w:t>
                  </w:r>
                </w:p>
              </w:tc>
              <w:tc>
                <w:tcPr>
                  <w:tcW w:w="1984" w:type="dxa"/>
                  <w:tcMar>
                    <w:left w:w="108" w:type="dxa"/>
                    <w:right w:w="108" w:type="dxa"/>
                  </w:tcMar>
                  <w:tcPrChange w:id="134" w:author="Francesca Pella" w:date="2023-09-27T10:23:00Z">
                    <w:tcPr>
                      <w:tcW w:w="1843" w:type="dxa"/>
                      <w:tcMar>
                        <w:left w:w="108" w:type="dxa"/>
                        <w:right w:w="108" w:type="dxa"/>
                      </w:tcMar>
                    </w:tcPr>
                  </w:tcPrChange>
                </w:tcPr>
                <w:p w14:paraId="45B157D7" w14:textId="77777777"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Portale Acque del Ministero dell'Ambiente</w:t>
                  </w:r>
                </w:p>
              </w:tc>
              <w:tc>
                <w:tcPr>
                  <w:tcW w:w="1985" w:type="dxa"/>
                  <w:tcMar>
                    <w:left w:w="108" w:type="dxa"/>
                    <w:right w:w="108" w:type="dxa"/>
                  </w:tcMar>
                  <w:tcPrChange w:id="135" w:author="Francesca Pella" w:date="2023-09-27T10:23:00Z">
                    <w:tcPr>
                      <w:tcW w:w="2551" w:type="dxa"/>
                      <w:tcMar>
                        <w:left w:w="108" w:type="dxa"/>
                        <w:right w:w="108" w:type="dxa"/>
                      </w:tcMar>
                    </w:tcPr>
                  </w:tcPrChange>
                </w:tcPr>
                <w:p w14:paraId="3F83A36E"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Annuale</w:t>
                  </w:r>
                </w:p>
              </w:tc>
              <w:tc>
                <w:tcPr>
                  <w:tcW w:w="1425" w:type="dxa"/>
                  <w:tcMar>
                    <w:left w:w="108" w:type="dxa"/>
                    <w:right w:w="108" w:type="dxa"/>
                  </w:tcMar>
                  <w:tcPrChange w:id="136" w:author="Francesca Pella" w:date="2023-09-27T10:23:00Z">
                    <w:tcPr>
                      <w:tcW w:w="1701" w:type="dxa"/>
                      <w:tcMar>
                        <w:left w:w="108" w:type="dxa"/>
                        <w:right w:w="108" w:type="dxa"/>
                      </w:tcMar>
                    </w:tcPr>
                  </w:tcPrChange>
                </w:tcPr>
                <w:p w14:paraId="38218203"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r>
          </w:tbl>
          <w:p w14:paraId="72DF067A" w14:textId="77777777" w:rsidR="00F84B9C" w:rsidRPr="00F84B9C" w:rsidRDefault="00F84B9C" w:rsidP="00F84B9C">
            <w:pPr>
              <w:widowControl/>
              <w:suppressAutoHyphens w:val="0"/>
              <w:autoSpaceDE w:val="0"/>
              <w:autoSpaceDN w:val="0"/>
              <w:adjustRightInd w:val="0"/>
              <w:rPr>
                <w:rFonts w:asciiTheme="minorHAnsi" w:eastAsiaTheme="minorEastAsia" w:hAnsiTheme="minorHAnsi" w:cs="Calibri"/>
                <w:kern w:val="0"/>
                <w:sz w:val="22"/>
                <w:lang w:val="en-GB" w:eastAsia="en-GB" w:bidi="ar-SA"/>
              </w:rPr>
            </w:pPr>
          </w:p>
          <w:p w14:paraId="710877CB" w14:textId="77777777" w:rsidR="00F84B9C" w:rsidRPr="00F84B9C" w:rsidRDefault="00F84B9C" w:rsidP="00F84B9C">
            <w:pPr>
              <w:widowControl/>
              <w:suppressAutoHyphens w:val="0"/>
              <w:autoSpaceDE w:val="0"/>
              <w:autoSpaceDN w:val="0"/>
              <w:adjustRightInd w:val="0"/>
              <w:rPr>
                <w:rFonts w:asciiTheme="minorHAnsi" w:eastAsiaTheme="minorEastAsia" w:hAnsiTheme="minorHAnsi" w:cs="Calibri"/>
                <w:kern w:val="0"/>
                <w:sz w:val="22"/>
                <w:lang w:val="en-GB" w:eastAsia="en-GB" w:bidi="ar-SA"/>
              </w:rPr>
            </w:pPr>
            <w:r w:rsidRPr="00F84B9C">
              <w:rPr>
                <w:rFonts w:asciiTheme="minorHAnsi" w:eastAsiaTheme="minorEastAsia" w:hAnsiTheme="minorHAnsi" w:cs="Times New Roman"/>
                <w:kern w:val="0"/>
                <w:sz w:val="22"/>
                <w:lang w:val="en-GB" w:eastAsia="en-GB" w:bidi="ar-SA"/>
              </w:rPr>
              <w:lastRenderedPageBreak/>
              <w:t>[Strutture Ricettive (Id=74)]</w:t>
            </w:r>
          </w:p>
          <w:p w14:paraId="6CE8A227" w14:textId="77777777" w:rsidR="00F84B9C" w:rsidRPr="00F84B9C" w:rsidRDefault="00F84B9C" w:rsidP="00F84B9C">
            <w:pPr>
              <w:widowControl/>
              <w:suppressAutoHyphens w:val="0"/>
              <w:autoSpaceDE w:val="0"/>
              <w:autoSpaceDN w:val="0"/>
              <w:adjustRightInd w:val="0"/>
              <w:rPr>
                <w:rFonts w:asciiTheme="minorHAnsi" w:eastAsiaTheme="minorEastAsia" w:hAnsiTheme="minorHAnsi" w:cs="Times New Roman"/>
                <w:kern w:val="0"/>
                <w:sz w:val="22"/>
                <w:lang w:val="en-GB" w:eastAsia="en-GB" w:bidi="ar-SA"/>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2091"/>
              <w:gridCol w:w="1843"/>
              <w:gridCol w:w="1418"/>
              <w:gridCol w:w="2126"/>
              <w:gridCol w:w="1417"/>
            </w:tblGrid>
            <w:tr w:rsidR="00F84B9C" w:rsidRPr="00FB11BA" w14:paraId="58766F9C" w14:textId="77777777" w:rsidTr="005E7EEF">
              <w:tc>
                <w:tcPr>
                  <w:tcW w:w="8895" w:type="dxa"/>
                  <w:gridSpan w:val="5"/>
                  <w:tcMar>
                    <w:left w:w="108" w:type="dxa"/>
                    <w:right w:w="108" w:type="dxa"/>
                  </w:tcMar>
                </w:tcPr>
                <w:p w14:paraId="33A1924D" w14:textId="77777777" w:rsidR="00F84B9C" w:rsidRPr="00F84B9C" w:rsidRDefault="00F84B9C" w:rsidP="00F84B9C">
                  <w:pPr>
                    <w:widowControl/>
                    <w:suppressAutoHyphens w:val="0"/>
                    <w:rPr>
                      <w:rFonts w:asciiTheme="minorHAnsi" w:eastAsiaTheme="minorEastAsia" w:hAnsiTheme="minorHAnsi" w:cs="Times New Roman"/>
                      <w:b/>
                      <w:kern w:val="0"/>
                      <w:sz w:val="22"/>
                      <w:lang w:eastAsia="en-GB" w:bidi="ar-SA"/>
                    </w:rPr>
                  </w:pPr>
                  <w:r w:rsidRPr="00F84B9C">
                    <w:rPr>
                      <w:rFonts w:asciiTheme="minorHAnsi" w:eastAsiaTheme="minorEastAsia" w:hAnsiTheme="minorHAnsi" w:cs="Calibri"/>
                      <w:b/>
                      <w:kern w:val="0"/>
                      <w:sz w:val="22"/>
                      <w:lang w:eastAsia="en-GB" w:bidi="ar-SA"/>
                    </w:rPr>
                    <w:t>Indicators attached to component: Strutture Ricettive (Id=74)</w:t>
                  </w:r>
                </w:p>
              </w:tc>
            </w:tr>
            <w:tr w:rsidR="00F84B9C" w:rsidRPr="00FB11BA" w14:paraId="01777FD0" w14:textId="77777777" w:rsidTr="005E7EEF">
              <w:tc>
                <w:tcPr>
                  <w:tcW w:w="2091" w:type="dxa"/>
                  <w:tcMar>
                    <w:left w:w="108" w:type="dxa"/>
                    <w:right w:w="108" w:type="dxa"/>
                  </w:tcMar>
                </w:tcPr>
                <w:p w14:paraId="52A49321"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Name</w:t>
                  </w:r>
                </w:p>
              </w:tc>
              <w:tc>
                <w:tcPr>
                  <w:tcW w:w="1843" w:type="dxa"/>
                  <w:tcMar>
                    <w:left w:w="108" w:type="dxa"/>
                    <w:right w:w="108" w:type="dxa"/>
                  </w:tcMar>
                </w:tcPr>
                <w:p w14:paraId="0EAD4291"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Description</w:t>
                  </w:r>
                </w:p>
              </w:tc>
              <w:tc>
                <w:tcPr>
                  <w:tcW w:w="1418" w:type="dxa"/>
                  <w:tcMar>
                    <w:left w:w="108" w:type="dxa"/>
                    <w:right w:w="108" w:type="dxa"/>
                  </w:tcMar>
                </w:tcPr>
                <w:p w14:paraId="27DF6588"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DataSource</w:t>
                  </w:r>
                </w:p>
              </w:tc>
              <w:tc>
                <w:tcPr>
                  <w:tcW w:w="2126" w:type="dxa"/>
                  <w:tcMar>
                    <w:left w:w="108" w:type="dxa"/>
                    <w:right w:w="108" w:type="dxa"/>
                  </w:tcMar>
                </w:tcPr>
                <w:p w14:paraId="4046D65E"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UpdateFrequency</w:t>
                  </w:r>
                </w:p>
              </w:tc>
              <w:tc>
                <w:tcPr>
                  <w:tcW w:w="1417" w:type="dxa"/>
                  <w:tcMar>
                    <w:left w:w="108" w:type="dxa"/>
                    <w:right w:w="108" w:type="dxa"/>
                  </w:tcMar>
                </w:tcPr>
                <w:p w14:paraId="789AA452"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b/>
                      <w:kern w:val="0"/>
                      <w:sz w:val="22"/>
                      <w:lang w:eastAsia="en-GB" w:bidi="ar-SA"/>
                    </w:rPr>
                    <w:t>Notes</w:t>
                  </w:r>
                </w:p>
              </w:tc>
            </w:tr>
            <w:tr w:rsidR="00F84B9C" w:rsidRPr="00F84B9C" w14:paraId="416DB0B9" w14:textId="77777777" w:rsidTr="005E7EEF">
              <w:tc>
                <w:tcPr>
                  <w:tcW w:w="2091" w:type="dxa"/>
                  <w:tcMar>
                    <w:left w:w="108" w:type="dxa"/>
                    <w:right w:w="108" w:type="dxa"/>
                  </w:tcMar>
                </w:tcPr>
                <w:p w14:paraId="690295B2" w14:textId="77777777"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Strutture Ricettive e Posti Letto</w:t>
                  </w:r>
                </w:p>
              </w:tc>
              <w:tc>
                <w:tcPr>
                  <w:tcW w:w="1843" w:type="dxa"/>
                  <w:tcMar>
                    <w:left w:w="108" w:type="dxa"/>
                    <w:right w:w="108" w:type="dxa"/>
                  </w:tcMar>
                </w:tcPr>
                <w:p w14:paraId="2335BF42" w14:textId="77777777" w:rsidR="00F84B9C" w:rsidRPr="005E7EEF" w:rsidRDefault="00F84B9C" w:rsidP="00F84B9C">
                  <w:pPr>
                    <w:widowControl/>
                    <w:suppressAutoHyphens w:val="0"/>
                    <w:rPr>
                      <w:rFonts w:asciiTheme="minorHAnsi" w:eastAsiaTheme="minorEastAsia" w:hAnsiTheme="minorHAnsi" w:cs="Calibri"/>
                      <w:kern w:val="0"/>
                      <w:sz w:val="22"/>
                      <w:lang w:val="it-IT" w:eastAsia="en-GB" w:bidi="ar-SA"/>
                    </w:rPr>
                  </w:pPr>
                </w:p>
              </w:tc>
              <w:tc>
                <w:tcPr>
                  <w:tcW w:w="1418" w:type="dxa"/>
                  <w:tcMar>
                    <w:left w:w="108" w:type="dxa"/>
                    <w:right w:w="108" w:type="dxa"/>
                  </w:tcMar>
                </w:tcPr>
                <w:p w14:paraId="5FF7088A"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ISTAT</w:t>
                  </w:r>
                </w:p>
              </w:tc>
              <w:tc>
                <w:tcPr>
                  <w:tcW w:w="2126" w:type="dxa"/>
                  <w:tcMar>
                    <w:left w:w="108" w:type="dxa"/>
                    <w:right w:w="108" w:type="dxa"/>
                  </w:tcMar>
                </w:tcPr>
                <w:p w14:paraId="230F6D80"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Annuale</w:t>
                  </w:r>
                </w:p>
              </w:tc>
              <w:tc>
                <w:tcPr>
                  <w:tcW w:w="1417" w:type="dxa"/>
                  <w:tcMar>
                    <w:left w:w="108" w:type="dxa"/>
                    <w:right w:w="108" w:type="dxa"/>
                  </w:tcMar>
                </w:tcPr>
                <w:p w14:paraId="21E89966"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r>
            <w:tr w:rsidR="00F84B9C" w:rsidRPr="00F84B9C" w14:paraId="3F0ED970" w14:textId="77777777" w:rsidTr="005E7EEF">
              <w:tc>
                <w:tcPr>
                  <w:tcW w:w="2091" w:type="dxa"/>
                  <w:tcMar>
                    <w:left w:w="108" w:type="dxa"/>
                    <w:right w:w="108" w:type="dxa"/>
                  </w:tcMar>
                </w:tcPr>
                <w:p w14:paraId="1E599CC6"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Qualità Acqua Balneazione / Turismo</w:t>
                  </w:r>
                </w:p>
              </w:tc>
              <w:tc>
                <w:tcPr>
                  <w:tcW w:w="1843" w:type="dxa"/>
                  <w:tcMar>
                    <w:left w:w="108" w:type="dxa"/>
                    <w:right w:w="108" w:type="dxa"/>
                  </w:tcMar>
                </w:tcPr>
                <w:p w14:paraId="6EE024E1"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418" w:type="dxa"/>
                  <w:tcMar>
                    <w:left w:w="108" w:type="dxa"/>
                    <w:right w:w="108" w:type="dxa"/>
                  </w:tcMar>
                </w:tcPr>
                <w:p w14:paraId="27F3BA7C"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c>
                <w:tcPr>
                  <w:tcW w:w="2126" w:type="dxa"/>
                  <w:tcMar>
                    <w:left w:w="108" w:type="dxa"/>
                    <w:right w:w="108" w:type="dxa"/>
                  </w:tcMar>
                </w:tcPr>
                <w:p w14:paraId="4C45EC81"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417" w:type="dxa"/>
                  <w:tcMar>
                    <w:left w:w="108" w:type="dxa"/>
                    <w:right w:w="108" w:type="dxa"/>
                  </w:tcMar>
                </w:tcPr>
                <w:p w14:paraId="318EF951"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r>
            <w:tr w:rsidR="00F84B9C" w:rsidRPr="00F84B9C" w14:paraId="427D3B12" w14:textId="77777777" w:rsidTr="005E7EEF">
              <w:tc>
                <w:tcPr>
                  <w:tcW w:w="2091" w:type="dxa"/>
                  <w:tcMar>
                    <w:left w:w="108" w:type="dxa"/>
                    <w:right w:w="108" w:type="dxa"/>
                  </w:tcMar>
                </w:tcPr>
                <w:p w14:paraId="624060E1"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Arrivi e Presenze</w:t>
                  </w:r>
                </w:p>
              </w:tc>
              <w:tc>
                <w:tcPr>
                  <w:tcW w:w="1843" w:type="dxa"/>
                  <w:tcMar>
                    <w:left w:w="108" w:type="dxa"/>
                    <w:right w:w="108" w:type="dxa"/>
                  </w:tcMar>
                </w:tcPr>
                <w:p w14:paraId="5AD188A7"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c>
                <w:tcPr>
                  <w:tcW w:w="1418" w:type="dxa"/>
                  <w:tcMar>
                    <w:left w:w="108" w:type="dxa"/>
                    <w:right w:w="108" w:type="dxa"/>
                  </w:tcMar>
                </w:tcPr>
                <w:p w14:paraId="3374649B"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ISTAT</w:t>
                  </w:r>
                </w:p>
              </w:tc>
              <w:tc>
                <w:tcPr>
                  <w:tcW w:w="2126" w:type="dxa"/>
                  <w:tcMar>
                    <w:left w:w="108" w:type="dxa"/>
                    <w:right w:w="108" w:type="dxa"/>
                  </w:tcMar>
                </w:tcPr>
                <w:p w14:paraId="13446467"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Annuale</w:t>
                  </w:r>
                </w:p>
              </w:tc>
              <w:tc>
                <w:tcPr>
                  <w:tcW w:w="1417" w:type="dxa"/>
                  <w:tcMar>
                    <w:left w:w="108" w:type="dxa"/>
                    <w:right w:w="108" w:type="dxa"/>
                  </w:tcMar>
                </w:tcPr>
                <w:p w14:paraId="41CC91F1"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r>
            <w:tr w:rsidR="00F84B9C" w:rsidRPr="00F84B9C" w14:paraId="1E7E648E" w14:textId="77777777" w:rsidTr="005E7EEF">
              <w:tc>
                <w:tcPr>
                  <w:tcW w:w="2091" w:type="dxa"/>
                  <w:tcMar>
                    <w:left w:w="108" w:type="dxa"/>
                    <w:right w:w="108" w:type="dxa"/>
                  </w:tcMar>
                </w:tcPr>
                <w:p w14:paraId="224B4A35"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Intensità Turistica</w:t>
                  </w:r>
                </w:p>
              </w:tc>
              <w:tc>
                <w:tcPr>
                  <w:tcW w:w="1843" w:type="dxa"/>
                  <w:tcMar>
                    <w:left w:w="108" w:type="dxa"/>
                    <w:right w:w="108" w:type="dxa"/>
                  </w:tcMar>
                </w:tcPr>
                <w:p w14:paraId="3D6A8F46"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Indicatore</w:t>
                  </w:r>
                </w:p>
              </w:tc>
              <w:tc>
                <w:tcPr>
                  <w:tcW w:w="1418" w:type="dxa"/>
                  <w:tcMar>
                    <w:left w:w="108" w:type="dxa"/>
                    <w:right w:w="108" w:type="dxa"/>
                  </w:tcMar>
                </w:tcPr>
                <w:p w14:paraId="3C0736DD"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ISTAT</w:t>
                  </w:r>
                </w:p>
              </w:tc>
              <w:tc>
                <w:tcPr>
                  <w:tcW w:w="2126" w:type="dxa"/>
                  <w:tcMar>
                    <w:left w:w="108" w:type="dxa"/>
                    <w:right w:w="108" w:type="dxa"/>
                  </w:tcMar>
                </w:tcPr>
                <w:p w14:paraId="7BD08C3B"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Annuale</w:t>
                  </w:r>
                </w:p>
              </w:tc>
              <w:tc>
                <w:tcPr>
                  <w:tcW w:w="1417" w:type="dxa"/>
                  <w:tcMar>
                    <w:left w:w="108" w:type="dxa"/>
                    <w:right w:w="108" w:type="dxa"/>
                  </w:tcMar>
                </w:tcPr>
                <w:p w14:paraId="0AA0AC5F"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r>
            <w:tr w:rsidR="00F84B9C" w:rsidRPr="00F84B9C" w14:paraId="5EB1CB12" w14:textId="77777777" w:rsidTr="005E7EEF">
              <w:tc>
                <w:tcPr>
                  <w:tcW w:w="2091" w:type="dxa"/>
                  <w:tcMar>
                    <w:left w:w="108" w:type="dxa"/>
                    <w:right w:w="108" w:type="dxa"/>
                  </w:tcMar>
                </w:tcPr>
                <w:p w14:paraId="3F958F34"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Incidenza Turismo sui Rifiuti</w:t>
                  </w:r>
                </w:p>
              </w:tc>
              <w:tc>
                <w:tcPr>
                  <w:tcW w:w="1843" w:type="dxa"/>
                  <w:tcMar>
                    <w:left w:w="108" w:type="dxa"/>
                    <w:right w:w="108" w:type="dxa"/>
                  </w:tcMar>
                </w:tcPr>
                <w:p w14:paraId="67A385E5"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Indicatore</w:t>
                  </w:r>
                </w:p>
              </w:tc>
              <w:tc>
                <w:tcPr>
                  <w:tcW w:w="1418" w:type="dxa"/>
                  <w:tcMar>
                    <w:left w:w="108" w:type="dxa"/>
                    <w:right w:w="108" w:type="dxa"/>
                  </w:tcMar>
                </w:tcPr>
                <w:p w14:paraId="07549164"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ISTAT e ISPRA</w:t>
                  </w:r>
                </w:p>
              </w:tc>
              <w:tc>
                <w:tcPr>
                  <w:tcW w:w="2126" w:type="dxa"/>
                  <w:tcMar>
                    <w:left w:w="108" w:type="dxa"/>
                    <w:right w:w="108" w:type="dxa"/>
                  </w:tcMar>
                </w:tcPr>
                <w:p w14:paraId="525A4BB8"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r w:rsidRPr="00F84B9C">
                    <w:rPr>
                      <w:rFonts w:asciiTheme="minorHAnsi" w:eastAsiaTheme="minorEastAsia" w:hAnsiTheme="minorHAnsi" w:cs="Times New Roman"/>
                      <w:kern w:val="0"/>
                      <w:sz w:val="22"/>
                      <w:lang w:eastAsia="en-GB" w:bidi="ar-SA"/>
                    </w:rPr>
                    <w:t>Annuale</w:t>
                  </w:r>
                </w:p>
              </w:tc>
              <w:tc>
                <w:tcPr>
                  <w:tcW w:w="1417" w:type="dxa"/>
                  <w:tcMar>
                    <w:left w:w="108" w:type="dxa"/>
                    <w:right w:w="108" w:type="dxa"/>
                  </w:tcMar>
                </w:tcPr>
                <w:p w14:paraId="6D17B9FE"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p>
              </w:tc>
            </w:tr>
            <w:tr w:rsidR="00F84B9C" w:rsidRPr="00F84B9C" w14:paraId="0D7A8A44" w14:textId="77777777" w:rsidTr="005E7EEF">
              <w:tc>
                <w:tcPr>
                  <w:tcW w:w="2091" w:type="dxa"/>
                  <w:tcMar>
                    <w:left w:w="108" w:type="dxa"/>
                    <w:right w:w="108" w:type="dxa"/>
                  </w:tcMar>
                </w:tcPr>
                <w:p w14:paraId="40448D78"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Aziende Agrituristiche</w:t>
                  </w:r>
                </w:p>
              </w:tc>
              <w:tc>
                <w:tcPr>
                  <w:tcW w:w="1843" w:type="dxa"/>
                  <w:tcMar>
                    <w:left w:w="108" w:type="dxa"/>
                    <w:right w:w="108" w:type="dxa"/>
                  </w:tcMar>
                </w:tcPr>
                <w:p w14:paraId="20F4049F"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Indicatore</w:t>
                  </w:r>
                </w:p>
              </w:tc>
              <w:tc>
                <w:tcPr>
                  <w:tcW w:w="1418" w:type="dxa"/>
                  <w:tcMar>
                    <w:left w:w="108" w:type="dxa"/>
                    <w:right w:w="108" w:type="dxa"/>
                  </w:tcMar>
                </w:tcPr>
                <w:p w14:paraId="4C61FAF0"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ISTAT</w:t>
                  </w:r>
                </w:p>
              </w:tc>
              <w:tc>
                <w:tcPr>
                  <w:tcW w:w="2126" w:type="dxa"/>
                  <w:tcMar>
                    <w:left w:w="108" w:type="dxa"/>
                    <w:right w:w="108" w:type="dxa"/>
                  </w:tcMar>
                </w:tcPr>
                <w:p w14:paraId="65E4A559"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Annuale</w:t>
                  </w:r>
                </w:p>
              </w:tc>
              <w:tc>
                <w:tcPr>
                  <w:tcW w:w="1417" w:type="dxa"/>
                  <w:tcMar>
                    <w:left w:w="108" w:type="dxa"/>
                    <w:right w:w="108" w:type="dxa"/>
                  </w:tcMar>
                </w:tcPr>
                <w:p w14:paraId="0FA83135" w14:textId="77777777"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Da intendere non solo come alloggi, ma come attività che forniscono altri servizi (ristorazione, attività escursionistiche, degustazioni...)</w:t>
                  </w:r>
                </w:p>
              </w:tc>
            </w:tr>
            <w:tr w:rsidR="00F84B9C" w:rsidRPr="00F84B9C" w14:paraId="1257BA17" w14:textId="77777777" w:rsidTr="005E7EEF">
              <w:tc>
                <w:tcPr>
                  <w:tcW w:w="2091" w:type="dxa"/>
                  <w:tcMar>
                    <w:left w:w="108" w:type="dxa"/>
                    <w:right w:w="108" w:type="dxa"/>
                  </w:tcMar>
                </w:tcPr>
                <w:p w14:paraId="0C049907" w14:textId="77777777" w:rsidR="00F84B9C" w:rsidRPr="005E7EEF" w:rsidRDefault="00F84B9C" w:rsidP="00F84B9C">
                  <w:pPr>
                    <w:widowControl/>
                    <w:suppressAutoHyphens w:val="0"/>
                    <w:rPr>
                      <w:rFonts w:asciiTheme="minorHAnsi" w:eastAsiaTheme="minorEastAsia" w:hAnsiTheme="minorHAnsi" w:cs="Times New Roman"/>
                      <w:kern w:val="0"/>
                      <w:sz w:val="22"/>
                      <w:lang w:val="it-IT" w:eastAsia="en-GB" w:bidi="ar-SA"/>
                    </w:rPr>
                  </w:pPr>
                  <w:r w:rsidRPr="005E7EEF">
                    <w:rPr>
                      <w:rFonts w:asciiTheme="minorHAnsi" w:eastAsiaTheme="minorEastAsia" w:hAnsiTheme="minorHAnsi" w:cs="Calibri"/>
                      <w:kern w:val="0"/>
                      <w:sz w:val="22"/>
                      <w:lang w:val="it-IT" w:eastAsia="en-GB" w:bidi="ar-SA"/>
                    </w:rPr>
                    <w:t>Incidenza Turismo sui Consumi di Acqua Potabile</w:t>
                  </w:r>
                </w:p>
              </w:tc>
              <w:tc>
                <w:tcPr>
                  <w:tcW w:w="1843" w:type="dxa"/>
                  <w:tcMar>
                    <w:left w:w="108" w:type="dxa"/>
                    <w:right w:w="108" w:type="dxa"/>
                  </w:tcMar>
                </w:tcPr>
                <w:p w14:paraId="276F4CDA"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Indicatore</w:t>
                  </w:r>
                </w:p>
              </w:tc>
              <w:tc>
                <w:tcPr>
                  <w:tcW w:w="1418" w:type="dxa"/>
                  <w:tcMar>
                    <w:left w:w="108" w:type="dxa"/>
                    <w:right w:w="108" w:type="dxa"/>
                  </w:tcMar>
                </w:tcPr>
                <w:p w14:paraId="73E42095"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ISTAT</w:t>
                  </w:r>
                </w:p>
              </w:tc>
              <w:tc>
                <w:tcPr>
                  <w:tcW w:w="2126" w:type="dxa"/>
                  <w:tcMar>
                    <w:left w:w="108" w:type="dxa"/>
                    <w:right w:w="108" w:type="dxa"/>
                  </w:tcMar>
                </w:tcPr>
                <w:p w14:paraId="11C2E8B8" w14:textId="77777777" w:rsidR="00F84B9C" w:rsidRPr="00F84B9C" w:rsidRDefault="00F84B9C" w:rsidP="00F84B9C">
                  <w:pPr>
                    <w:widowControl/>
                    <w:suppressAutoHyphens w:val="0"/>
                    <w:rPr>
                      <w:rFonts w:asciiTheme="minorHAnsi" w:eastAsiaTheme="minorEastAsia" w:hAnsiTheme="minorHAnsi" w:cs="Times New Roman"/>
                      <w:kern w:val="0"/>
                      <w:sz w:val="22"/>
                      <w:lang w:eastAsia="en-GB" w:bidi="ar-SA"/>
                    </w:rPr>
                  </w:pPr>
                  <w:r w:rsidRPr="00F84B9C">
                    <w:rPr>
                      <w:rFonts w:asciiTheme="minorHAnsi" w:eastAsiaTheme="minorEastAsia" w:hAnsiTheme="minorHAnsi" w:cs="Calibri"/>
                      <w:kern w:val="0"/>
                      <w:sz w:val="22"/>
                      <w:lang w:eastAsia="en-GB" w:bidi="ar-SA"/>
                    </w:rPr>
                    <w:t>Annuale</w:t>
                  </w:r>
                </w:p>
              </w:tc>
              <w:tc>
                <w:tcPr>
                  <w:tcW w:w="1417" w:type="dxa"/>
                  <w:tcMar>
                    <w:left w:w="108" w:type="dxa"/>
                    <w:right w:w="108" w:type="dxa"/>
                  </w:tcMar>
                </w:tcPr>
                <w:p w14:paraId="7D66A698" w14:textId="77777777" w:rsidR="00F84B9C" w:rsidRPr="00F84B9C" w:rsidRDefault="00F84B9C" w:rsidP="00F84B9C">
                  <w:pPr>
                    <w:widowControl/>
                    <w:suppressAutoHyphens w:val="0"/>
                    <w:rPr>
                      <w:rFonts w:asciiTheme="minorHAnsi" w:eastAsiaTheme="minorEastAsia" w:hAnsiTheme="minorHAnsi" w:cs="Calibri"/>
                      <w:kern w:val="0"/>
                      <w:sz w:val="22"/>
                      <w:lang w:eastAsia="en-GB" w:bidi="ar-SA"/>
                    </w:rPr>
                  </w:pPr>
                </w:p>
              </w:tc>
            </w:tr>
          </w:tbl>
          <w:p w14:paraId="02B36E0F" w14:textId="77777777" w:rsidR="00F84B9C" w:rsidRDefault="00F84B9C" w:rsidP="00474518">
            <w:pPr>
              <w:rPr>
                <w:rFonts w:asciiTheme="minorHAnsi" w:hAnsiTheme="minorHAnsi" w:cstheme="minorHAnsi"/>
                <w:sz w:val="22"/>
                <w:szCs w:val="22"/>
                <w:lang w:val="en-GB"/>
              </w:rPr>
            </w:pPr>
          </w:p>
          <w:p w14:paraId="7583066C" w14:textId="77777777" w:rsidR="00F84B9C" w:rsidRDefault="00F84B9C" w:rsidP="00474518">
            <w:pPr>
              <w:rPr>
                <w:rFonts w:asciiTheme="minorHAnsi" w:hAnsiTheme="minorHAnsi" w:cstheme="minorHAnsi"/>
                <w:sz w:val="22"/>
                <w:szCs w:val="22"/>
                <w:lang w:val="en-GB"/>
              </w:rPr>
            </w:pPr>
          </w:p>
          <w:p w14:paraId="35D1924E" w14:textId="77777777" w:rsidR="00F84B9C" w:rsidRPr="00275934" w:rsidRDefault="00F84B9C" w:rsidP="00474518">
            <w:pPr>
              <w:rPr>
                <w:rFonts w:asciiTheme="minorHAnsi" w:hAnsiTheme="minorHAnsi" w:cstheme="minorHAnsi"/>
                <w:sz w:val="22"/>
                <w:szCs w:val="22"/>
                <w:lang w:val="en-GB"/>
              </w:rPr>
            </w:pPr>
          </w:p>
        </w:tc>
      </w:tr>
      <w:tr w:rsidR="00F06FBF" w:rsidRPr="00275934" w14:paraId="4FB80019"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008A2B9E" w14:textId="77777777" w:rsidR="00F06FBF" w:rsidRPr="00275934" w:rsidRDefault="00F06FBF" w:rsidP="00474518">
            <w:pPr>
              <w:pStyle w:val="titolotabella"/>
              <w:snapToGrid w:val="0"/>
              <w:spacing w:before="60" w:after="60"/>
              <w:jc w:val="center"/>
              <w:rPr>
                <w:rFonts w:asciiTheme="minorHAnsi" w:hAnsiTheme="minorHAnsi" w:cstheme="minorHAnsi"/>
                <w:szCs w:val="22"/>
                <w:lang w:val="en-GB"/>
              </w:rPr>
            </w:pPr>
            <w:r w:rsidRPr="00275934">
              <w:rPr>
                <w:rFonts w:asciiTheme="minorHAnsi" w:hAnsiTheme="minorHAnsi" w:cstheme="minorHAnsi"/>
                <w:szCs w:val="22"/>
                <w:lang w:val="en-GB"/>
              </w:rPr>
              <w:lastRenderedPageBreak/>
              <w:t xml:space="preserve">Data Collection Procedure </w:t>
            </w:r>
          </w:p>
        </w:tc>
      </w:tr>
      <w:tr w:rsidR="00F06FBF" w:rsidRPr="005E7EEF" w14:paraId="15E8F7CD" w14:textId="77777777" w:rsidTr="00E4392F">
        <w:tc>
          <w:tcPr>
            <w:tcW w:w="1322" w:type="dxa"/>
            <w:tcBorders>
              <w:top w:val="single" w:sz="4" w:space="0" w:color="000000"/>
              <w:left w:val="single" w:sz="4" w:space="0" w:color="000000"/>
              <w:bottom w:val="single" w:sz="4" w:space="0" w:color="000000"/>
            </w:tcBorders>
            <w:shd w:val="clear" w:color="auto" w:fill="auto"/>
          </w:tcPr>
          <w:p w14:paraId="60E8A5A9"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 xml:space="preserve">Staff </w:t>
            </w:r>
          </w:p>
        </w:tc>
        <w:tc>
          <w:tcPr>
            <w:tcW w:w="8676" w:type="dxa"/>
            <w:gridSpan w:val="2"/>
            <w:tcBorders>
              <w:top w:val="single" w:sz="4" w:space="0" w:color="000000"/>
              <w:left w:val="single" w:sz="4" w:space="0" w:color="000000"/>
              <w:bottom w:val="single" w:sz="4" w:space="0" w:color="000000"/>
              <w:right w:val="single" w:sz="4" w:space="0" w:color="000000"/>
            </w:tcBorders>
            <w:shd w:val="clear" w:color="auto" w:fill="auto"/>
          </w:tcPr>
          <w:p w14:paraId="4EA6AE0E" w14:textId="77777777" w:rsidR="00565990" w:rsidRPr="00697797" w:rsidRDefault="00565990" w:rsidP="00565990">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The staff involved in the application and maintenance of this monitoring protocol will work on two levels:</w:t>
            </w:r>
          </w:p>
          <w:p w14:paraId="6B7026AD" w14:textId="77777777" w:rsidR="00565990" w:rsidRPr="00697797" w:rsidRDefault="00565990" w:rsidP="00565990">
            <w:pPr>
              <w:tabs>
                <w:tab w:val="left" w:pos="980"/>
              </w:tabs>
              <w:jc w:val="both"/>
              <w:rPr>
                <w:rFonts w:asciiTheme="minorHAnsi" w:eastAsia="Times New Roman" w:hAnsiTheme="minorHAnsi" w:cstheme="minorHAnsi"/>
                <w:sz w:val="22"/>
                <w:szCs w:val="22"/>
                <w:lang w:val="en-GB"/>
              </w:rPr>
            </w:pPr>
          </w:p>
          <w:p w14:paraId="4888A1A6" w14:textId="77777777" w:rsidR="00565990" w:rsidRPr="00697797" w:rsidRDefault="00565990" w:rsidP="00565990">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1) a local level (located at the Natural Reserves of Tarsia Lake and the Crati River) which will be responsible for verifying, updating and refine the databases also using consolidated relationships with some particularly qualified stakeholders for the collection of databases pertaining to the topic (ARSAC and ARPACAL)</w:t>
            </w:r>
          </w:p>
          <w:p w14:paraId="3CAE3F3D" w14:textId="77777777" w:rsidR="00565990" w:rsidRPr="00697797" w:rsidRDefault="00565990" w:rsidP="00565990">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 xml:space="preserve">2) a national level of management, updating and maintenance of the DSS - ISP system which will be managed by Amici della Terra - Rome. </w:t>
            </w:r>
          </w:p>
          <w:p w14:paraId="03BCCA26" w14:textId="77777777" w:rsidR="00565990" w:rsidRPr="00697797" w:rsidRDefault="00565990" w:rsidP="00565990">
            <w:pPr>
              <w:tabs>
                <w:tab w:val="left" w:pos="980"/>
              </w:tabs>
              <w:jc w:val="both"/>
              <w:rPr>
                <w:rFonts w:asciiTheme="minorHAnsi" w:eastAsia="Times New Roman" w:hAnsiTheme="minorHAnsi" w:cstheme="minorHAnsi"/>
                <w:sz w:val="22"/>
                <w:szCs w:val="22"/>
                <w:lang w:val="en-GB"/>
              </w:rPr>
            </w:pPr>
          </w:p>
          <w:p w14:paraId="58281CE2" w14:textId="7CA3D61D" w:rsidR="00F06FBF" w:rsidRPr="00275934" w:rsidRDefault="00565990" w:rsidP="00565990">
            <w:pPr>
              <w:snapToGrid w:val="0"/>
              <w:jc w:val="both"/>
              <w:rPr>
                <w:rFonts w:asciiTheme="minorHAnsi" w:hAnsiTheme="minorHAnsi" w:cstheme="minorHAnsi"/>
                <w:sz w:val="22"/>
                <w:szCs w:val="22"/>
                <w:lang w:val="en-GB"/>
              </w:rPr>
            </w:pPr>
            <w:r w:rsidRPr="00697797">
              <w:rPr>
                <w:rFonts w:asciiTheme="minorHAnsi" w:eastAsia="Times New Roman" w:hAnsiTheme="minorHAnsi" w:cstheme="minorHAnsi"/>
                <w:sz w:val="22"/>
                <w:szCs w:val="22"/>
                <w:lang w:val="en-GB"/>
              </w:rPr>
              <w:t>The human resources identified for this management model will be Agostino Brusco, Director of Reserves, Manrico Benelli and Matteo Onori for analysis, database management and feeding of DSS - ISP and Donovan Baldassarri for general project management</w:t>
            </w:r>
            <w:r>
              <w:rPr>
                <w:rFonts w:asciiTheme="minorHAnsi" w:eastAsia="Times New Roman" w:hAnsiTheme="minorHAnsi" w:cstheme="minorHAnsi"/>
                <w:sz w:val="22"/>
                <w:szCs w:val="22"/>
                <w:lang w:val="en-GB"/>
              </w:rPr>
              <w:t>.</w:t>
            </w:r>
          </w:p>
        </w:tc>
      </w:tr>
      <w:tr w:rsidR="00FD614F" w:rsidRPr="005E7EEF" w14:paraId="4B6FFD0A" w14:textId="77777777" w:rsidTr="00E4392F">
        <w:trPr>
          <w:trHeight w:val="833"/>
        </w:trPr>
        <w:tc>
          <w:tcPr>
            <w:tcW w:w="1322" w:type="dxa"/>
            <w:tcBorders>
              <w:left w:val="single" w:sz="4" w:space="0" w:color="000000"/>
              <w:bottom w:val="single" w:sz="4" w:space="0" w:color="000000"/>
            </w:tcBorders>
            <w:shd w:val="clear" w:color="auto" w:fill="auto"/>
          </w:tcPr>
          <w:p w14:paraId="257723F4" w14:textId="77777777" w:rsidR="00FD614F" w:rsidRPr="00275934" w:rsidRDefault="00FD614F" w:rsidP="00FD614F">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Equipment</w:t>
            </w:r>
          </w:p>
        </w:tc>
        <w:tc>
          <w:tcPr>
            <w:tcW w:w="8676" w:type="dxa"/>
            <w:gridSpan w:val="2"/>
            <w:tcBorders>
              <w:left w:val="single" w:sz="4" w:space="0" w:color="000000"/>
              <w:bottom w:val="single" w:sz="4" w:space="0" w:color="000000"/>
              <w:right w:val="single" w:sz="4" w:space="0" w:color="000000"/>
            </w:tcBorders>
            <w:shd w:val="clear" w:color="auto" w:fill="auto"/>
          </w:tcPr>
          <w:p w14:paraId="5F5F5552"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The monitoring protocol has its own characteristics and specificities which lead us to essentially define two categories of "equipment" necessary for its application:</w:t>
            </w:r>
          </w:p>
          <w:p w14:paraId="675926DE" w14:textId="37BCCD44"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 local and central human resources for the work of collecting, </w:t>
            </w:r>
            <w:proofErr w:type="gramStart"/>
            <w:r w:rsidR="00F804FB" w:rsidRPr="00C1117F">
              <w:rPr>
                <w:rFonts w:asciiTheme="minorHAnsi" w:eastAsia="Times New Roman" w:hAnsiTheme="minorHAnsi" w:cstheme="minorHAnsi"/>
                <w:sz w:val="22"/>
                <w:szCs w:val="22"/>
                <w:lang w:val="en-GB"/>
              </w:rPr>
              <w:t>analysing</w:t>
            </w:r>
            <w:proofErr w:type="gramEnd"/>
            <w:r w:rsidRPr="00C1117F">
              <w:rPr>
                <w:rFonts w:asciiTheme="minorHAnsi" w:eastAsia="Times New Roman" w:hAnsiTheme="minorHAnsi" w:cstheme="minorHAnsi"/>
                <w:sz w:val="22"/>
                <w:szCs w:val="22"/>
                <w:lang w:val="en-GB"/>
              </w:rPr>
              <w:t xml:space="preserve"> and entering data into the DSS – ISP system</w:t>
            </w:r>
          </w:p>
          <w:p w14:paraId="62350B0E"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2 – the hardware resources required to develop these operations.</w:t>
            </w:r>
          </w:p>
          <w:p w14:paraId="27F61452"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With respect to the first category, the following figures can be identified:</w:t>
            </w:r>
          </w:p>
          <w:p w14:paraId="26764769"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local monitoring manager, physically located at the secretariat of the Mediterranean Forum, </w:t>
            </w:r>
            <w:r w:rsidRPr="00C1117F">
              <w:rPr>
                <w:rFonts w:asciiTheme="minorHAnsi" w:eastAsia="Times New Roman" w:hAnsiTheme="minorHAnsi" w:cstheme="minorHAnsi"/>
                <w:sz w:val="22"/>
                <w:szCs w:val="22"/>
                <w:lang w:val="en-GB"/>
              </w:rPr>
              <w:lastRenderedPageBreak/>
              <w:t xml:space="preserve">who will </w:t>
            </w:r>
            <w:proofErr w:type="gramStart"/>
            <w:r w:rsidRPr="00C1117F">
              <w:rPr>
                <w:rFonts w:asciiTheme="minorHAnsi" w:eastAsia="Times New Roman" w:hAnsiTheme="minorHAnsi" w:cstheme="minorHAnsi"/>
                <w:sz w:val="22"/>
                <w:szCs w:val="22"/>
                <w:lang w:val="en-GB"/>
              </w:rPr>
              <w:t>be in charge of</w:t>
            </w:r>
            <w:proofErr w:type="gramEnd"/>
            <w:r w:rsidRPr="00C1117F">
              <w:rPr>
                <w:rFonts w:asciiTheme="minorHAnsi" w:eastAsia="Times New Roman" w:hAnsiTheme="minorHAnsi" w:cstheme="minorHAnsi"/>
                <w:sz w:val="22"/>
                <w:szCs w:val="22"/>
                <w:lang w:val="en-GB"/>
              </w:rPr>
              <w:t xml:space="preserve"> managing and consolidating the network of relationships with local stakeholders, processing requests for updated data on the various DBs and organizing them for sending to the headquarters of management of the DSS - ISP.</w:t>
            </w:r>
          </w:p>
          <w:p w14:paraId="229E54C6"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p>
          <w:p w14:paraId="2F26EA4D"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central monitoring manager, physically located at the association's headquarters in Rome, who will </w:t>
            </w:r>
            <w:proofErr w:type="gramStart"/>
            <w:r w:rsidRPr="00C1117F">
              <w:rPr>
                <w:rFonts w:asciiTheme="minorHAnsi" w:eastAsia="Times New Roman" w:hAnsiTheme="minorHAnsi" w:cstheme="minorHAnsi"/>
                <w:sz w:val="22"/>
                <w:szCs w:val="22"/>
                <w:lang w:val="en-GB"/>
              </w:rPr>
              <w:t>be in charge of</w:t>
            </w:r>
            <w:proofErr w:type="gramEnd"/>
            <w:r w:rsidRPr="00C1117F">
              <w:rPr>
                <w:rFonts w:asciiTheme="minorHAnsi" w:eastAsia="Times New Roman" w:hAnsiTheme="minorHAnsi" w:cstheme="minorHAnsi"/>
                <w:sz w:val="22"/>
                <w:szCs w:val="22"/>
                <w:lang w:val="en-GB"/>
              </w:rPr>
              <w:t xml:space="preserve"> managing the collection of data sent from remote and providing for initial archiving and organization.</w:t>
            </w:r>
          </w:p>
          <w:p w14:paraId="02F7528F"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p>
          <w:p w14:paraId="6526EF78" w14:textId="611B71DB" w:rsidR="00FD614F" w:rsidRPr="00C1117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central thematic expert, functionally located at the association's headquarters in Rome, who will </w:t>
            </w:r>
            <w:proofErr w:type="gramStart"/>
            <w:r w:rsidRPr="00C1117F">
              <w:rPr>
                <w:rFonts w:asciiTheme="minorHAnsi" w:eastAsia="Times New Roman" w:hAnsiTheme="minorHAnsi" w:cstheme="minorHAnsi"/>
                <w:sz w:val="22"/>
                <w:szCs w:val="22"/>
                <w:lang w:val="en-GB"/>
              </w:rPr>
              <w:t>be in charge of</w:t>
            </w:r>
            <w:proofErr w:type="gramEnd"/>
            <w:r w:rsidRPr="00C1117F">
              <w:rPr>
                <w:rFonts w:asciiTheme="minorHAnsi" w:eastAsia="Times New Roman" w:hAnsiTheme="minorHAnsi" w:cstheme="minorHAnsi"/>
                <w:sz w:val="22"/>
                <w:szCs w:val="22"/>
                <w:lang w:val="en-GB"/>
              </w:rPr>
              <w:t xml:space="preserve"> </w:t>
            </w:r>
            <w:r w:rsidR="00F804FB" w:rsidRPr="00C1117F">
              <w:rPr>
                <w:rFonts w:asciiTheme="minorHAnsi" w:eastAsia="Times New Roman" w:hAnsiTheme="minorHAnsi" w:cstheme="minorHAnsi"/>
                <w:sz w:val="22"/>
                <w:szCs w:val="22"/>
                <w:lang w:val="en-GB"/>
              </w:rPr>
              <w:t>analysing</w:t>
            </w:r>
            <w:r w:rsidRPr="00C1117F">
              <w:rPr>
                <w:rFonts w:asciiTheme="minorHAnsi" w:eastAsia="Times New Roman" w:hAnsiTheme="minorHAnsi" w:cstheme="minorHAnsi"/>
                <w:sz w:val="22"/>
                <w:szCs w:val="22"/>
                <w:lang w:val="en-GB"/>
              </w:rPr>
              <w:t xml:space="preserve"> the DBs and data packets received, processing information summaries, highlighting any information gaps. The CTE will functionally collaborate with the central DB expert.</w:t>
            </w:r>
          </w:p>
          <w:p w14:paraId="21BDBF4A" w14:textId="77777777" w:rsidR="00FD614F" w:rsidRPr="00C1117F" w:rsidRDefault="00FD614F" w:rsidP="00FD614F">
            <w:pPr>
              <w:tabs>
                <w:tab w:val="left" w:pos="980"/>
              </w:tabs>
              <w:jc w:val="both"/>
              <w:rPr>
                <w:rFonts w:asciiTheme="minorHAnsi" w:eastAsia="Times New Roman" w:hAnsiTheme="minorHAnsi" w:cstheme="minorHAnsi"/>
                <w:sz w:val="22"/>
                <w:szCs w:val="22"/>
                <w:lang w:val="en-GB"/>
              </w:rPr>
            </w:pPr>
          </w:p>
          <w:p w14:paraId="07604B8F" w14:textId="74EBDBB0" w:rsidR="00FD614F" w:rsidRDefault="00FD614F" w:rsidP="00FD614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1 central DB expert who will be</w:t>
            </w:r>
            <w:r w:rsidR="00F804FB">
              <w:rPr>
                <w:rFonts w:asciiTheme="minorHAnsi" w:eastAsia="Times New Roman" w:hAnsiTheme="minorHAnsi" w:cstheme="minorHAnsi"/>
                <w:sz w:val="22"/>
                <w:szCs w:val="22"/>
                <w:lang w:val="en-GB"/>
              </w:rPr>
              <w:t xml:space="preserve"> responsible</w:t>
            </w:r>
            <w:r w:rsidRPr="00C1117F">
              <w:rPr>
                <w:rFonts w:asciiTheme="minorHAnsi" w:eastAsia="Times New Roman" w:hAnsiTheme="minorHAnsi" w:cstheme="minorHAnsi"/>
                <w:sz w:val="22"/>
                <w:szCs w:val="22"/>
                <w:lang w:val="en-GB"/>
              </w:rPr>
              <w:t xml:space="preserve"> of organizing the feeding of the DSS - ISP system, working on the construction of functional tables and on the verification and maintenance of the system. The CDBE will work in close coordination with the CTE.</w:t>
            </w:r>
          </w:p>
          <w:p w14:paraId="143F5FFA" w14:textId="77777777" w:rsidR="00FD614F" w:rsidRDefault="00FD614F" w:rsidP="00FD614F">
            <w:pPr>
              <w:tabs>
                <w:tab w:val="left" w:pos="980"/>
              </w:tabs>
              <w:jc w:val="both"/>
              <w:rPr>
                <w:rFonts w:asciiTheme="minorHAnsi" w:eastAsia="Times New Roman" w:hAnsiTheme="minorHAnsi" w:cstheme="minorHAnsi"/>
                <w:sz w:val="22"/>
                <w:szCs w:val="22"/>
                <w:lang w:val="en-GB"/>
              </w:rPr>
            </w:pPr>
          </w:p>
          <w:p w14:paraId="66AB0F1F" w14:textId="5E51C80B" w:rsidR="00FD614F" w:rsidRPr="00014300" w:rsidRDefault="00FD614F" w:rsidP="00FD614F">
            <w:pPr>
              <w:tabs>
                <w:tab w:val="left" w:pos="980"/>
              </w:tabs>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The hardware equipment needed are two PC (a Local mode and a Server mode devices) which have been listed and quoted but can be shared also by other project and activities.</w:t>
            </w:r>
          </w:p>
        </w:tc>
      </w:tr>
      <w:tr w:rsidR="00FD614F" w:rsidRPr="005E7EEF" w14:paraId="491C3FCC" w14:textId="77777777" w:rsidTr="00E4392F">
        <w:tc>
          <w:tcPr>
            <w:tcW w:w="1322" w:type="dxa"/>
            <w:tcBorders>
              <w:top w:val="single" w:sz="4" w:space="0" w:color="000000"/>
              <w:left w:val="single" w:sz="4" w:space="0" w:color="000000"/>
              <w:bottom w:val="single" w:sz="4" w:space="0" w:color="000000"/>
            </w:tcBorders>
            <w:shd w:val="clear" w:color="auto" w:fill="auto"/>
          </w:tcPr>
          <w:p w14:paraId="224B4E3D" w14:textId="77777777" w:rsidR="00FD614F" w:rsidRPr="00275934" w:rsidRDefault="00FD614F" w:rsidP="00FD614F">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lastRenderedPageBreak/>
              <w:t>Protocol</w:t>
            </w:r>
          </w:p>
        </w:tc>
        <w:tc>
          <w:tcPr>
            <w:tcW w:w="8676" w:type="dxa"/>
            <w:gridSpan w:val="2"/>
            <w:tcBorders>
              <w:top w:val="single" w:sz="4" w:space="0" w:color="000000"/>
              <w:left w:val="single" w:sz="4" w:space="0" w:color="000000"/>
              <w:bottom w:val="single" w:sz="4" w:space="0" w:color="000000"/>
              <w:right w:val="single" w:sz="4" w:space="0" w:color="000000"/>
            </w:tcBorders>
            <w:shd w:val="clear" w:color="auto" w:fill="auto"/>
          </w:tcPr>
          <w:p w14:paraId="4415F69E" w14:textId="2F12E1D6" w:rsidR="0061301F" w:rsidRDefault="0061301F" w:rsidP="0061301F">
            <w:pPr>
              <w:snapToGrid w:val="0"/>
              <w:jc w:val="both"/>
              <w:rPr>
                <w:rFonts w:asciiTheme="minorHAnsi" w:hAnsiTheme="minorHAnsi" w:cstheme="minorHAnsi"/>
                <w:sz w:val="22"/>
                <w:szCs w:val="22"/>
                <w:lang w:val="en-GB"/>
              </w:rPr>
            </w:pPr>
            <w:r>
              <w:rPr>
                <w:rFonts w:asciiTheme="minorHAnsi" w:hAnsiTheme="minorHAnsi" w:cstheme="minorHAnsi"/>
                <w:sz w:val="22"/>
                <w:szCs w:val="22"/>
                <w:lang w:val="en-GB"/>
              </w:rPr>
              <w:t>E</w:t>
            </w:r>
            <w:r w:rsidRPr="00A145C0">
              <w:rPr>
                <w:rFonts w:asciiTheme="minorHAnsi" w:hAnsiTheme="minorHAnsi" w:cstheme="minorHAnsi"/>
                <w:sz w:val="22"/>
                <w:szCs w:val="22"/>
                <w:lang w:val="en-GB"/>
              </w:rPr>
              <w:t>nvironmental monitoring mean</w:t>
            </w:r>
            <w:r>
              <w:rPr>
                <w:rFonts w:asciiTheme="minorHAnsi" w:hAnsiTheme="minorHAnsi" w:cstheme="minorHAnsi"/>
                <w:sz w:val="22"/>
                <w:szCs w:val="22"/>
                <w:lang w:val="en-GB"/>
              </w:rPr>
              <w:t>s</w:t>
            </w:r>
            <w:r w:rsidRPr="00A145C0">
              <w:rPr>
                <w:rFonts w:asciiTheme="minorHAnsi" w:hAnsiTheme="minorHAnsi" w:cstheme="minorHAnsi"/>
                <w:sz w:val="22"/>
                <w:szCs w:val="22"/>
                <w:lang w:val="en-GB"/>
              </w:rPr>
              <w:t xml:space="preserve"> the set of </w:t>
            </w:r>
            <w:r w:rsidR="003E6092">
              <w:rPr>
                <w:rFonts w:asciiTheme="minorHAnsi" w:hAnsiTheme="minorHAnsi" w:cstheme="minorHAnsi"/>
                <w:sz w:val="22"/>
                <w:szCs w:val="22"/>
                <w:lang w:val="en-GB"/>
              </w:rPr>
              <w:t>surveys</w:t>
            </w:r>
            <w:r w:rsidRPr="00A145C0">
              <w:rPr>
                <w:rFonts w:asciiTheme="minorHAnsi" w:hAnsiTheme="minorHAnsi" w:cstheme="minorHAnsi"/>
                <w:sz w:val="22"/>
                <w:szCs w:val="22"/>
                <w:lang w:val="en-GB"/>
              </w:rPr>
              <w:t xml:space="preserve"> </w:t>
            </w:r>
            <w:r w:rsidR="005B047C">
              <w:rPr>
                <w:rFonts w:asciiTheme="minorHAnsi" w:hAnsiTheme="minorHAnsi" w:cstheme="minorHAnsi"/>
                <w:sz w:val="22"/>
                <w:szCs w:val="22"/>
                <w:lang w:val="en-GB"/>
              </w:rPr>
              <w:t>that</w:t>
            </w:r>
            <w:r w:rsidR="003E6092">
              <w:rPr>
                <w:rFonts w:asciiTheme="minorHAnsi" w:hAnsiTheme="minorHAnsi" w:cstheme="minorHAnsi"/>
                <w:sz w:val="22"/>
                <w:szCs w:val="22"/>
                <w:lang w:val="en-GB"/>
              </w:rPr>
              <w:t xml:space="preserve"> measure</w:t>
            </w:r>
            <w:r w:rsidRPr="00A145C0">
              <w:rPr>
                <w:rFonts w:asciiTheme="minorHAnsi" w:hAnsiTheme="minorHAnsi" w:cstheme="minorHAnsi"/>
                <w:sz w:val="22"/>
                <w:szCs w:val="22"/>
                <w:lang w:val="en-GB"/>
              </w:rPr>
              <w:t xml:space="preserve"> determined</w:t>
            </w:r>
            <w:r>
              <w:rPr>
                <w:rFonts w:asciiTheme="minorHAnsi" w:hAnsiTheme="minorHAnsi" w:cstheme="minorHAnsi"/>
                <w:sz w:val="22"/>
                <w:szCs w:val="22"/>
                <w:lang w:val="en-GB"/>
              </w:rPr>
              <w:t xml:space="preserve"> </w:t>
            </w:r>
            <w:r w:rsidRPr="00A145C0">
              <w:rPr>
                <w:rFonts w:asciiTheme="minorHAnsi" w:hAnsiTheme="minorHAnsi" w:cstheme="minorHAnsi"/>
                <w:sz w:val="22"/>
                <w:szCs w:val="22"/>
                <w:lang w:val="en-GB"/>
              </w:rPr>
              <w:t xml:space="preserve">biological, </w:t>
            </w:r>
            <w:proofErr w:type="gramStart"/>
            <w:r w:rsidRPr="00A145C0">
              <w:rPr>
                <w:rFonts w:asciiTheme="minorHAnsi" w:hAnsiTheme="minorHAnsi" w:cstheme="minorHAnsi"/>
                <w:sz w:val="22"/>
                <w:szCs w:val="22"/>
                <w:lang w:val="en-GB"/>
              </w:rPr>
              <w:t>chemical</w:t>
            </w:r>
            <w:proofErr w:type="gramEnd"/>
            <w:r w:rsidRPr="00A145C0">
              <w:rPr>
                <w:rFonts w:asciiTheme="minorHAnsi" w:hAnsiTheme="minorHAnsi" w:cstheme="minorHAnsi"/>
                <w:sz w:val="22"/>
                <w:szCs w:val="22"/>
                <w:lang w:val="en-GB"/>
              </w:rPr>
              <w:t xml:space="preserve"> and physical parameters</w:t>
            </w:r>
            <w:r w:rsidR="005B047C">
              <w:rPr>
                <w:rFonts w:asciiTheme="minorHAnsi" w:hAnsiTheme="minorHAnsi" w:cstheme="minorHAnsi"/>
                <w:sz w:val="22"/>
                <w:szCs w:val="22"/>
                <w:lang w:val="en-GB"/>
              </w:rPr>
              <w:t xml:space="preserve"> over time</w:t>
            </w:r>
            <w:r w:rsidR="00B576D2">
              <w:rPr>
                <w:rFonts w:asciiTheme="minorHAnsi" w:hAnsiTheme="minorHAnsi" w:cstheme="minorHAnsi"/>
                <w:sz w:val="22"/>
                <w:szCs w:val="22"/>
                <w:lang w:val="en-GB"/>
              </w:rPr>
              <w:t xml:space="preserve">, </w:t>
            </w:r>
            <w:r w:rsidR="005B047C">
              <w:rPr>
                <w:rFonts w:asciiTheme="minorHAnsi" w:hAnsiTheme="minorHAnsi" w:cstheme="minorHAnsi"/>
                <w:sz w:val="22"/>
                <w:szCs w:val="22"/>
                <w:lang w:val="en-GB"/>
              </w:rPr>
              <w:t>in order to quantify the impacts of certain activities on the environment</w:t>
            </w:r>
            <w:r>
              <w:rPr>
                <w:rFonts w:asciiTheme="minorHAnsi" w:hAnsiTheme="minorHAnsi" w:cstheme="minorHAnsi"/>
                <w:sz w:val="22"/>
                <w:szCs w:val="22"/>
                <w:lang w:val="en-GB"/>
              </w:rPr>
              <w:t xml:space="preserve">. </w:t>
            </w:r>
          </w:p>
          <w:p w14:paraId="1C387731" w14:textId="0959156F" w:rsidR="00BB2D40" w:rsidRDefault="00BB2D40" w:rsidP="0061301F">
            <w:pPr>
              <w:snapToGrid w:val="0"/>
              <w:jc w:val="both"/>
              <w:rPr>
                <w:rFonts w:asciiTheme="minorHAnsi" w:hAnsiTheme="minorHAnsi" w:cstheme="minorHAnsi"/>
                <w:sz w:val="22"/>
                <w:szCs w:val="22"/>
                <w:lang w:val="en-GB"/>
              </w:rPr>
            </w:pPr>
            <w:r w:rsidRPr="00BB2D40">
              <w:rPr>
                <w:rFonts w:asciiTheme="minorHAnsi" w:hAnsiTheme="minorHAnsi" w:cstheme="minorHAnsi"/>
                <w:sz w:val="22"/>
                <w:szCs w:val="22"/>
                <w:lang w:val="en-GB"/>
              </w:rPr>
              <w:t xml:space="preserve">Specifically, the proposed monitoring protocol, which aims to indirectly highlight the pressure and impacts exerted by tourist activities on environmental matrices, collects, </w:t>
            </w:r>
            <w:proofErr w:type="gramStart"/>
            <w:r w:rsidRPr="00BB2D40">
              <w:rPr>
                <w:rFonts w:asciiTheme="minorHAnsi" w:hAnsiTheme="minorHAnsi" w:cstheme="minorHAnsi"/>
                <w:sz w:val="22"/>
                <w:szCs w:val="22"/>
                <w:lang w:val="en-GB"/>
              </w:rPr>
              <w:t>catalog</w:t>
            </w:r>
            <w:r w:rsidR="005B047C">
              <w:rPr>
                <w:rFonts w:asciiTheme="minorHAnsi" w:hAnsiTheme="minorHAnsi" w:cstheme="minorHAnsi"/>
                <w:sz w:val="22"/>
                <w:szCs w:val="22"/>
                <w:lang w:val="en-GB"/>
              </w:rPr>
              <w:t>ue</w:t>
            </w:r>
            <w:r w:rsidRPr="00BB2D40">
              <w:rPr>
                <w:rFonts w:asciiTheme="minorHAnsi" w:hAnsiTheme="minorHAnsi" w:cstheme="minorHAnsi"/>
                <w:sz w:val="22"/>
                <w:szCs w:val="22"/>
                <w:lang w:val="en-GB"/>
              </w:rPr>
              <w:t>s</w:t>
            </w:r>
            <w:proofErr w:type="gramEnd"/>
            <w:r w:rsidRPr="00BB2D40">
              <w:rPr>
                <w:rFonts w:asciiTheme="minorHAnsi" w:hAnsiTheme="minorHAnsi" w:cstheme="minorHAnsi"/>
                <w:sz w:val="22"/>
                <w:szCs w:val="22"/>
                <w:lang w:val="en-GB"/>
              </w:rPr>
              <w:t xml:space="preserve"> and organizes mainly economic data which are institutionally collected by </w:t>
            </w:r>
            <w:r w:rsidR="00267238">
              <w:rPr>
                <w:rFonts w:asciiTheme="minorHAnsi" w:hAnsiTheme="minorHAnsi" w:cstheme="minorHAnsi"/>
                <w:sz w:val="22"/>
                <w:szCs w:val="22"/>
                <w:lang w:val="en-GB"/>
              </w:rPr>
              <w:t xml:space="preserve">the </w:t>
            </w:r>
            <w:r w:rsidR="00267238" w:rsidRPr="00267238">
              <w:rPr>
                <w:rFonts w:asciiTheme="minorHAnsi" w:hAnsiTheme="minorHAnsi" w:cstheme="minorHAnsi"/>
                <w:sz w:val="22"/>
                <w:szCs w:val="22"/>
                <w:lang w:val="en-GB"/>
              </w:rPr>
              <w:t>Higher Institute for Environmental Protection and Research</w:t>
            </w:r>
            <w:r w:rsidR="00267238" w:rsidRPr="00BB2D40">
              <w:rPr>
                <w:rFonts w:asciiTheme="minorHAnsi" w:hAnsiTheme="minorHAnsi" w:cstheme="minorHAnsi"/>
                <w:sz w:val="22"/>
                <w:szCs w:val="22"/>
                <w:lang w:val="en-GB"/>
              </w:rPr>
              <w:t xml:space="preserve"> </w:t>
            </w:r>
            <w:r w:rsidR="00267238">
              <w:rPr>
                <w:rFonts w:asciiTheme="minorHAnsi" w:hAnsiTheme="minorHAnsi" w:cstheme="minorHAnsi"/>
                <w:sz w:val="22"/>
                <w:szCs w:val="22"/>
                <w:lang w:val="en-GB"/>
              </w:rPr>
              <w:t xml:space="preserve">(ISPRA) and also by </w:t>
            </w:r>
            <w:r w:rsidRPr="00BB2D40">
              <w:rPr>
                <w:rFonts w:asciiTheme="minorHAnsi" w:hAnsiTheme="minorHAnsi" w:cstheme="minorHAnsi"/>
                <w:sz w:val="22"/>
                <w:szCs w:val="22"/>
                <w:lang w:val="en-GB"/>
              </w:rPr>
              <w:t xml:space="preserve">the </w:t>
            </w:r>
            <w:r>
              <w:rPr>
                <w:rFonts w:asciiTheme="minorHAnsi" w:hAnsiTheme="minorHAnsi" w:cstheme="minorHAnsi"/>
                <w:sz w:val="22"/>
                <w:szCs w:val="22"/>
                <w:lang w:val="en-GB"/>
              </w:rPr>
              <w:t xml:space="preserve">Italian </w:t>
            </w:r>
            <w:r w:rsidRPr="00BB2D40">
              <w:rPr>
                <w:rFonts w:asciiTheme="minorHAnsi" w:hAnsiTheme="minorHAnsi" w:cstheme="minorHAnsi"/>
                <w:sz w:val="22"/>
                <w:szCs w:val="22"/>
                <w:lang w:val="en-GB"/>
              </w:rPr>
              <w:t xml:space="preserve">National Institute of Statistics (ISTAT). </w:t>
            </w:r>
          </w:p>
          <w:p w14:paraId="16DA0283" w14:textId="58854857" w:rsidR="0061301F" w:rsidRPr="00CA69BE" w:rsidRDefault="0061301F" w:rsidP="0061301F">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The monitoring system defined within this protocol</w:t>
            </w:r>
            <w:r w:rsidR="00BB2D40">
              <w:rPr>
                <w:rFonts w:asciiTheme="minorHAnsi" w:hAnsiTheme="minorHAnsi" w:cstheme="minorHAnsi"/>
                <w:sz w:val="22"/>
                <w:szCs w:val="22"/>
                <w:lang w:val="en-GB"/>
              </w:rPr>
              <w:t>, therefore,</w:t>
            </w:r>
            <w:r w:rsidRPr="00CA69BE">
              <w:rPr>
                <w:rFonts w:asciiTheme="minorHAnsi" w:hAnsiTheme="minorHAnsi" w:cstheme="minorHAnsi"/>
                <w:sz w:val="22"/>
                <w:szCs w:val="22"/>
                <w:lang w:val="en-GB"/>
              </w:rPr>
              <w:t xml:space="preserve"> is fundamentally based on institutional governance which defines the monitoring of environmental matrices as defined by the community and national regulatory framework. In</w:t>
            </w:r>
            <w:r w:rsidR="00267238">
              <w:rPr>
                <w:rFonts w:asciiTheme="minorHAnsi" w:hAnsiTheme="minorHAnsi" w:cstheme="minorHAnsi"/>
                <w:sz w:val="22"/>
                <w:szCs w:val="22"/>
                <w:lang w:val="en-GB"/>
              </w:rPr>
              <w:t>deed</w:t>
            </w:r>
            <w:r w:rsidRPr="00CA69BE">
              <w:rPr>
                <w:rFonts w:asciiTheme="minorHAnsi" w:hAnsiTheme="minorHAnsi" w:cstheme="minorHAnsi"/>
                <w:sz w:val="22"/>
                <w:szCs w:val="22"/>
                <w:lang w:val="en-GB"/>
              </w:rPr>
              <w:t xml:space="preserve">, there is a set of rules at </w:t>
            </w:r>
            <w:r w:rsidR="00267238">
              <w:rPr>
                <w:rFonts w:asciiTheme="minorHAnsi" w:hAnsiTheme="minorHAnsi" w:cstheme="minorHAnsi"/>
                <w:sz w:val="22"/>
                <w:szCs w:val="22"/>
                <w:lang w:val="en-GB"/>
              </w:rPr>
              <w:t>EU</w:t>
            </w:r>
            <w:r w:rsidRPr="00CA69BE">
              <w:rPr>
                <w:rFonts w:asciiTheme="minorHAnsi" w:hAnsiTheme="minorHAnsi" w:cstheme="minorHAnsi"/>
                <w:sz w:val="22"/>
                <w:szCs w:val="22"/>
                <w:lang w:val="en-GB"/>
              </w:rPr>
              <w:t>, national and regional level which identify:</w:t>
            </w:r>
          </w:p>
          <w:p w14:paraId="449F0E2B" w14:textId="77777777" w:rsidR="0061301F" w:rsidRPr="00CA69BE" w:rsidRDefault="0061301F" w:rsidP="0061301F">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a) the objectives of the monitoring</w:t>
            </w:r>
          </w:p>
          <w:p w14:paraId="24EF5267" w14:textId="77777777" w:rsidR="0061301F" w:rsidRPr="00CA69BE" w:rsidRDefault="0061301F" w:rsidP="0061301F">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b) the implementing actors (as institutional mission)</w:t>
            </w:r>
          </w:p>
          <w:p w14:paraId="0C38F789" w14:textId="4E69D507" w:rsidR="0061301F" w:rsidRPr="00CA69BE" w:rsidRDefault="0061301F" w:rsidP="0061301F">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 xml:space="preserve">c) </w:t>
            </w:r>
            <w:r w:rsidR="00267238">
              <w:rPr>
                <w:rFonts w:asciiTheme="minorHAnsi" w:hAnsiTheme="minorHAnsi" w:cstheme="minorHAnsi"/>
                <w:sz w:val="22"/>
                <w:szCs w:val="22"/>
                <w:lang w:val="en-GB"/>
              </w:rPr>
              <w:t xml:space="preserve">the </w:t>
            </w:r>
            <w:r w:rsidRPr="00CA69BE">
              <w:rPr>
                <w:rFonts w:asciiTheme="minorHAnsi" w:hAnsiTheme="minorHAnsi" w:cstheme="minorHAnsi"/>
                <w:sz w:val="22"/>
                <w:szCs w:val="22"/>
                <w:lang w:val="en-GB"/>
              </w:rPr>
              <w:t>monitoring frequencies</w:t>
            </w:r>
          </w:p>
          <w:p w14:paraId="007D0C81" w14:textId="05E6FF0F" w:rsidR="0061301F" w:rsidRDefault="0061301F" w:rsidP="0061301F">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 xml:space="preserve">d) the techniques and procedures to be applied for the specific </w:t>
            </w:r>
            <w:r w:rsidR="00267238">
              <w:rPr>
                <w:rFonts w:asciiTheme="minorHAnsi" w:hAnsiTheme="minorHAnsi" w:cstheme="minorHAnsi"/>
                <w:sz w:val="22"/>
                <w:szCs w:val="22"/>
                <w:lang w:val="en-GB"/>
              </w:rPr>
              <w:t>data set</w:t>
            </w:r>
            <w:r>
              <w:rPr>
                <w:rFonts w:asciiTheme="minorHAnsi" w:hAnsiTheme="minorHAnsi" w:cstheme="minorHAnsi"/>
                <w:sz w:val="22"/>
                <w:szCs w:val="22"/>
                <w:lang w:val="en-GB"/>
              </w:rPr>
              <w:t>.</w:t>
            </w:r>
          </w:p>
          <w:p w14:paraId="58555A26" w14:textId="77777777" w:rsidR="0061301F" w:rsidRDefault="0061301F" w:rsidP="0061301F">
            <w:pPr>
              <w:snapToGrid w:val="0"/>
              <w:jc w:val="both"/>
              <w:rPr>
                <w:rFonts w:asciiTheme="minorHAnsi" w:hAnsiTheme="minorHAnsi" w:cstheme="minorHAnsi"/>
                <w:sz w:val="22"/>
                <w:szCs w:val="22"/>
                <w:lang w:val="en-GB"/>
              </w:rPr>
            </w:pPr>
          </w:p>
          <w:p w14:paraId="697503B6" w14:textId="101FB63E" w:rsidR="00FD614F" w:rsidRPr="00275934" w:rsidRDefault="0061301F" w:rsidP="0061301F">
            <w:pPr>
              <w:snapToGrid w:val="0"/>
              <w:jc w:val="both"/>
              <w:rPr>
                <w:rFonts w:asciiTheme="minorHAnsi" w:hAnsiTheme="minorHAnsi" w:cstheme="minorHAnsi"/>
                <w:sz w:val="22"/>
                <w:szCs w:val="22"/>
                <w:lang w:val="en-GB"/>
              </w:rPr>
            </w:pPr>
            <w:r w:rsidRPr="000C1325">
              <w:rPr>
                <w:rFonts w:asciiTheme="minorHAnsi" w:hAnsiTheme="minorHAnsi" w:cstheme="minorHAnsi"/>
                <w:sz w:val="22"/>
                <w:szCs w:val="22"/>
                <w:lang w:val="en-GB"/>
              </w:rPr>
              <w:t xml:space="preserve">The institutional subjects who are therefore responsible for monitoring and organizing data with respect to specific environmental matrices, with </w:t>
            </w:r>
            <w:proofErr w:type="gramStart"/>
            <w:r w:rsidRPr="000C1325">
              <w:rPr>
                <w:rFonts w:asciiTheme="minorHAnsi" w:hAnsiTheme="minorHAnsi" w:cstheme="minorHAnsi"/>
                <w:sz w:val="22"/>
                <w:szCs w:val="22"/>
                <w:lang w:val="en-GB"/>
              </w:rPr>
              <w:t>particular reference</w:t>
            </w:r>
            <w:proofErr w:type="gramEnd"/>
            <w:r w:rsidRPr="000C1325">
              <w:rPr>
                <w:rFonts w:asciiTheme="minorHAnsi" w:hAnsiTheme="minorHAnsi" w:cstheme="minorHAnsi"/>
                <w:sz w:val="22"/>
                <w:szCs w:val="22"/>
                <w:lang w:val="en-GB"/>
              </w:rPr>
              <w:t xml:space="preserve"> to the components that we have highlighted in the </w:t>
            </w:r>
            <w:r w:rsidR="00267238">
              <w:rPr>
                <w:rFonts w:asciiTheme="minorHAnsi" w:hAnsiTheme="minorHAnsi" w:cstheme="minorHAnsi"/>
                <w:sz w:val="22"/>
                <w:szCs w:val="22"/>
                <w:lang w:val="en-GB"/>
              </w:rPr>
              <w:t>set</w:t>
            </w:r>
            <w:r w:rsidRPr="000C1325">
              <w:rPr>
                <w:rFonts w:asciiTheme="minorHAnsi" w:hAnsiTheme="minorHAnsi" w:cstheme="minorHAnsi"/>
                <w:sz w:val="22"/>
                <w:szCs w:val="22"/>
                <w:lang w:val="en-GB"/>
              </w:rPr>
              <w:t xml:space="preserve"> of indicators are those to whom references for the application of this protocol.</w:t>
            </w:r>
          </w:p>
        </w:tc>
      </w:tr>
      <w:tr w:rsidR="00FD614F" w:rsidRPr="005E7EEF" w14:paraId="1BC5AE50" w14:textId="77777777" w:rsidTr="00E4392F">
        <w:tc>
          <w:tcPr>
            <w:tcW w:w="1322" w:type="dxa"/>
            <w:tcBorders>
              <w:left w:val="single" w:sz="4" w:space="0" w:color="000000"/>
              <w:bottom w:val="single" w:sz="4" w:space="0" w:color="000000"/>
            </w:tcBorders>
            <w:shd w:val="clear" w:color="auto" w:fill="auto"/>
          </w:tcPr>
          <w:p w14:paraId="5BC8576A" w14:textId="53842F6E" w:rsidR="00FD614F" w:rsidRPr="00275934" w:rsidRDefault="00FD614F" w:rsidP="00FD614F">
            <w:pPr>
              <w:pStyle w:val="titolotabella"/>
              <w:snapToGrid w:val="0"/>
              <w:rPr>
                <w:rFonts w:asciiTheme="minorHAnsi" w:hAnsiTheme="minorHAnsi" w:cstheme="minorHAnsi"/>
                <w:szCs w:val="22"/>
                <w:lang w:val="en-GB"/>
              </w:rPr>
            </w:pPr>
            <w:r w:rsidRPr="00275934">
              <w:rPr>
                <w:rFonts w:asciiTheme="minorHAnsi" w:hAnsiTheme="minorHAnsi" w:cstheme="minorHAnsi"/>
                <w:szCs w:val="22"/>
                <w:lang w:val="en-GB"/>
              </w:rPr>
              <w:t>Quotations</w:t>
            </w:r>
          </w:p>
        </w:tc>
        <w:tc>
          <w:tcPr>
            <w:tcW w:w="8676" w:type="dxa"/>
            <w:gridSpan w:val="2"/>
            <w:tcBorders>
              <w:left w:val="single" w:sz="4" w:space="0" w:color="000000"/>
              <w:bottom w:val="single" w:sz="4" w:space="0" w:color="000000"/>
              <w:right w:val="single" w:sz="4" w:space="0" w:color="000000"/>
            </w:tcBorders>
            <w:shd w:val="clear" w:color="auto" w:fill="auto"/>
          </w:tcPr>
          <w:p w14:paraId="189B0A3B"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The </w:t>
            </w:r>
            <w:r>
              <w:rPr>
                <w:rFonts w:asciiTheme="minorHAnsi" w:eastAsia="Arial" w:hAnsiTheme="minorHAnsi" w:cstheme="minorHAnsi"/>
                <w:color w:val="000000"/>
                <w:sz w:val="22"/>
                <w:szCs w:val="22"/>
                <w:lang w:val="en-GB"/>
              </w:rPr>
              <w:t>resources needed</w:t>
            </w:r>
            <w:r w:rsidRPr="006F6200">
              <w:rPr>
                <w:rFonts w:asciiTheme="minorHAnsi" w:eastAsia="Arial" w:hAnsiTheme="minorHAnsi" w:cstheme="minorHAnsi"/>
                <w:color w:val="000000"/>
                <w:sz w:val="22"/>
                <w:szCs w:val="22"/>
                <w:lang w:val="en-GB"/>
              </w:rPr>
              <w:t xml:space="preserve"> </w:t>
            </w:r>
            <w:r>
              <w:rPr>
                <w:rFonts w:asciiTheme="minorHAnsi" w:eastAsia="Arial" w:hAnsiTheme="minorHAnsi" w:cstheme="minorHAnsi"/>
                <w:color w:val="000000"/>
                <w:sz w:val="22"/>
                <w:szCs w:val="22"/>
                <w:lang w:val="en-GB"/>
              </w:rPr>
              <w:t>for</w:t>
            </w:r>
            <w:r w:rsidRPr="006F6200">
              <w:rPr>
                <w:rFonts w:asciiTheme="minorHAnsi" w:eastAsia="Arial" w:hAnsiTheme="minorHAnsi" w:cstheme="minorHAnsi"/>
                <w:color w:val="000000"/>
                <w:sz w:val="22"/>
                <w:szCs w:val="22"/>
                <w:lang w:val="en-GB"/>
              </w:rPr>
              <w:t xml:space="preserve"> the application of the defined monitoring protocol can be summarized as follows:</w:t>
            </w:r>
          </w:p>
          <w:p w14:paraId="0EE4420B" w14:textId="026E9614" w:rsidR="00FD614F" w:rsidRPr="005E7EEF" w:rsidRDefault="00FD614F" w:rsidP="005E7EEF">
            <w:pPr>
              <w:pStyle w:val="ListParagraph"/>
              <w:numPr>
                <w:ilvl w:val="0"/>
                <w:numId w:val="4"/>
              </w:numPr>
              <w:snapToGrid w:val="0"/>
              <w:jc w:val="both"/>
              <w:rPr>
                <w:rFonts w:asciiTheme="minorHAnsi" w:eastAsia="Arial" w:hAnsiTheme="minorHAnsi" w:cstheme="minorHAnsi"/>
                <w:color w:val="000000"/>
                <w:lang w:val="en-GB"/>
              </w:rPr>
            </w:pPr>
            <w:r w:rsidRPr="005E7EEF">
              <w:rPr>
                <w:rFonts w:asciiTheme="minorHAnsi" w:eastAsia="Arial" w:hAnsiTheme="minorHAnsi" w:cstheme="minorHAnsi"/>
                <w:color w:val="000000"/>
                <w:lang w:val="en-GB"/>
              </w:rPr>
              <w:t>human resources to be allocated to the implementation of the local part – contacts with stakeholders for the collection and initial organization of the preliminary data for feeding the DSS – ISP</w:t>
            </w:r>
          </w:p>
          <w:p w14:paraId="65C653D8"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a1) 1 local monitoring manager x 1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Eur/WD = total 8400 Eur</w:t>
            </w:r>
          </w:p>
          <w:p w14:paraId="048B79FC" w14:textId="3B67BFDF"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 human resources to be allocated to the implementation of the central part of the monitoring system </w:t>
            </w:r>
            <w:r w:rsidR="005B047C">
              <w:rPr>
                <w:rFonts w:asciiTheme="minorHAnsi" w:eastAsia="Arial" w:hAnsiTheme="minorHAnsi" w:cstheme="minorHAnsi"/>
                <w:color w:val="000000"/>
                <w:sz w:val="22"/>
                <w:szCs w:val="22"/>
                <w:lang w:val="en-GB"/>
              </w:rPr>
              <w:t>–</w:t>
            </w:r>
            <w:r w:rsidRPr="006F6200">
              <w:rPr>
                <w:rFonts w:asciiTheme="minorHAnsi" w:eastAsia="Arial" w:hAnsiTheme="minorHAnsi" w:cstheme="minorHAnsi"/>
                <w:color w:val="000000"/>
                <w:sz w:val="22"/>
                <w:szCs w:val="22"/>
                <w:lang w:val="en-GB"/>
              </w:rPr>
              <w:t xml:space="preserve"> reception, feeding of the DSS system </w:t>
            </w:r>
            <w:r w:rsidR="005B047C">
              <w:rPr>
                <w:rFonts w:asciiTheme="minorHAnsi" w:eastAsia="Arial" w:hAnsiTheme="minorHAnsi" w:cstheme="minorHAnsi"/>
                <w:color w:val="000000"/>
                <w:sz w:val="22"/>
                <w:szCs w:val="22"/>
                <w:lang w:val="en-GB"/>
              </w:rPr>
              <w:t>–</w:t>
            </w:r>
            <w:r w:rsidRPr="006F6200">
              <w:rPr>
                <w:rFonts w:asciiTheme="minorHAnsi" w:eastAsia="Arial" w:hAnsiTheme="minorHAnsi" w:cstheme="minorHAnsi"/>
                <w:color w:val="000000"/>
                <w:sz w:val="22"/>
                <w:szCs w:val="22"/>
                <w:lang w:val="en-GB"/>
              </w:rPr>
              <w:t xml:space="preserve"> ISP and data analysis</w:t>
            </w:r>
          </w:p>
          <w:p w14:paraId="75D37D54"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b1) 1 central monitoring manager x 1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Eur/WD = total 8400 Eur</w:t>
            </w:r>
          </w:p>
          <w:p w14:paraId="4D7BF5FA"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b2) 1 central thematic expert for the analysis of data collected x 2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Eur/WD = total 16800 Eur</w:t>
            </w:r>
          </w:p>
          <w:p w14:paraId="27985868"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b3) 1 central DB expert for the feeding process, management and organization of DSS – ISP x 2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Eur/WD = total 16800 Eur</w:t>
            </w:r>
          </w:p>
          <w:p w14:paraId="1A84466E"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lastRenderedPageBreak/>
              <w:t>c) hardware resources for system management</w:t>
            </w:r>
          </w:p>
          <w:p w14:paraId="5F8EA9B9" w14:textId="77777777" w:rsidR="00FD614F" w:rsidRPr="00DC0A72" w:rsidRDefault="00FD614F" w:rsidP="00FD614F">
            <w:pPr>
              <w:snapToGrid w:val="0"/>
              <w:jc w:val="both"/>
              <w:rPr>
                <w:rFonts w:asciiTheme="minorHAnsi" w:eastAsia="Arial" w:hAnsiTheme="minorHAnsi" w:cstheme="minorHAnsi"/>
                <w:color w:val="000000"/>
                <w:sz w:val="22"/>
                <w:szCs w:val="22"/>
                <w:lang w:val="fr-FR"/>
              </w:rPr>
            </w:pPr>
            <w:proofErr w:type="gramStart"/>
            <w:r w:rsidRPr="00DC0A72">
              <w:rPr>
                <w:rFonts w:asciiTheme="minorHAnsi" w:eastAsia="Arial" w:hAnsiTheme="minorHAnsi" w:cstheme="minorHAnsi"/>
                <w:color w:val="000000"/>
                <w:sz w:val="22"/>
                <w:szCs w:val="22"/>
                <w:lang w:val="fr-FR"/>
              </w:rPr>
              <w:t>c</w:t>
            </w:r>
            <w:proofErr w:type="gramEnd"/>
            <w:r w:rsidRPr="00DC0A72">
              <w:rPr>
                <w:rFonts w:asciiTheme="minorHAnsi" w:eastAsia="Arial" w:hAnsiTheme="minorHAnsi" w:cstheme="minorHAnsi"/>
                <w:color w:val="000000"/>
                <w:sz w:val="22"/>
                <w:szCs w:val="22"/>
                <w:lang w:val="fr-FR"/>
              </w:rPr>
              <w:t>1) 1 remote pc (Local mode) Eur 2500</w:t>
            </w:r>
            <w:r>
              <w:rPr>
                <w:rStyle w:val="FootnoteReference"/>
                <w:rFonts w:asciiTheme="minorHAnsi" w:eastAsia="Arial" w:hAnsiTheme="minorHAnsi" w:cstheme="minorHAnsi"/>
                <w:color w:val="000000"/>
                <w:sz w:val="22"/>
                <w:szCs w:val="22"/>
                <w:lang w:val="en-GB"/>
              </w:rPr>
              <w:footnoteReference w:id="1"/>
            </w:r>
          </w:p>
          <w:p w14:paraId="7F120E25" w14:textId="77777777" w:rsidR="00FD614F" w:rsidRPr="00DC0A72" w:rsidRDefault="00FD614F" w:rsidP="00FD614F">
            <w:pPr>
              <w:snapToGrid w:val="0"/>
              <w:jc w:val="both"/>
              <w:rPr>
                <w:rFonts w:asciiTheme="minorHAnsi" w:eastAsia="Arial" w:hAnsiTheme="minorHAnsi" w:cstheme="minorHAnsi"/>
                <w:color w:val="000000"/>
                <w:sz w:val="22"/>
                <w:szCs w:val="22"/>
                <w:lang w:val="fr-FR"/>
              </w:rPr>
            </w:pPr>
            <w:proofErr w:type="gramStart"/>
            <w:r w:rsidRPr="00DC0A72">
              <w:rPr>
                <w:rFonts w:asciiTheme="minorHAnsi" w:eastAsia="Arial" w:hAnsiTheme="minorHAnsi" w:cstheme="minorHAnsi"/>
                <w:color w:val="000000"/>
                <w:sz w:val="22"/>
                <w:szCs w:val="22"/>
                <w:lang w:val="fr-FR"/>
              </w:rPr>
              <w:t>c</w:t>
            </w:r>
            <w:proofErr w:type="gramEnd"/>
            <w:r w:rsidRPr="00DC0A72">
              <w:rPr>
                <w:rFonts w:asciiTheme="minorHAnsi" w:eastAsia="Arial" w:hAnsiTheme="minorHAnsi" w:cstheme="minorHAnsi"/>
                <w:color w:val="000000"/>
                <w:sz w:val="22"/>
                <w:szCs w:val="22"/>
                <w:lang w:val="fr-FR"/>
              </w:rPr>
              <w:t>2) 1 central pc (Server mode) Eur 2500</w:t>
            </w:r>
          </w:p>
          <w:p w14:paraId="72B5AFE1"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c3) data traffic and energy supply Eur 100 x year</w:t>
            </w:r>
          </w:p>
          <w:p w14:paraId="3F29301E" w14:textId="77777777" w:rsidR="00FD614F" w:rsidRPr="006F6200" w:rsidRDefault="00FD614F" w:rsidP="00FD614F">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d) Indirect cost (7% of the total direct cost for personnel) Eur 3528</w:t>
            </w:r>
          </w:p>
          <w:p w14:paraId="2FCE6356" w14:textId="77777777" w:rsidR="00FD614F" w:rsidRPr="00275934" w:rsidRDefault="00FD614F" w:rsidP="00FD614F">
            <w:pPr>
              <w:snapToGrid w:val="0"/>
              <w:jc w:val="both"/>
              <w:rPr>
                <w:rFonts w:asciiTheme="minorHAnsi" w:eastAsia="Arial" w:hAnsiTheme="minorHAnsi" w:cstheme="minorHAnsi"/>
                <w:b/>
                <w:bCs/>
                <w:color w:val="000000"/>
                <w:sz w:val="22"/>
                <w:szCs w:val="22"/>
                <w:lang w:val="en-GB"/>
              </w:rPr>
            </w:pPr>
          </w:p>
        </w:tc>
      </w:tr>
      <w:tr w:rsidR="00FD614F" w:rsidRPr="00554E59" w14:paraId="56AC37BD" w14:textId="77777777" w:rsidTr="00E4392F">
        <w:tc>
          <w:tcPr>
            <w:tcW w:w="9998" w:type="dxa"/>
            <w:gridSpan w:val="3"/>
            <w:tcBorders>
              <w:top w:val="single" w:sz="4" w:space="0" w:color="000000"/>
              <w:left w:val="single" w:sz="4" w:space="0" w:color="000000"/>
              <w:bottom w:val="single" w:sz="4" w:space="0" w:color="000000"/>
              <w:right w:val="single" w:sz="4" w:space="0" w:color="000000"/>
            </w:tcBorders>
            <w:shd w:val="clear" w:color="auto" w:fill="auto"/>
          </w:tcPr>
          <w:p w14:paraId="26D21B50" w14:textId="77777777" w:rsidR="005B047C" w:rsidRDefault="00FD614F" w:rsidP="00FD614F">
            <w:pPr>
              <w:snapToGrid w:val="0"/>
              <w:jc w:val="both"/>
              <w:rPr>
                <w:rFonts w:asciiTheme="minorHAnsi" w:eastAsia="AdvPS8FB5" w:hAnsiTheme="minorHAnsi" w:cstheme="minorHAnsi"/>
                <w:b/>
                <w:bCs/>
                <w:color w:val="000000"/>
                <w:sz w:val="22"/>
                <w:szCs w:val="22"/>
                <w:lang w:val="en-GB"/>
              </w:rPr>
            </w:pPr>
            <w:r w:rsidRPr="00267238">
              <w:rPr>
                <w:rFonts w:asciiTheme="minorHAnsi" w:eastAsia="AdvPS8FB5" w:hAnsiTheme="minorHAnsi" w:cstheme="minorHAnsi"/>
                <w:b/>
                <w:bCs/>
                <w:color w:val="000000"/>
                <w:sz w:val="22"/>
                <w:szCs w:val="22"/>
                <w:lang w:val="en-GB"/>
              </w:rPr>
              <w:lastRenderedPageBreak/>
              <w:t xml:space="preserve">References: </w:t>
            </w:r>
          </w:p>
          <w:p w14:paraId="5257415C" w14:textId="37F68A64" w:rsidR="00FD614F" w:rsidRDefault="00267238" w:rsidP="00FD614F">
            <w:pPr>
              <w:snapToGrid w:val="0"/>
              <w:jc w:val="both"/>
              <w:rPr>
                <w:ins w:id="137" w:author="Francesca Pella" w:date="2023-09-27T10:26:00Z"/>
                <w:rFonts w:asciiTheme="minorHAnsi" w:eastAsia="AdvPS8FB5" w:hAnsiTheme="minorHAnsi" w:cstheme="minorHAnsi"/>
                <w:color w:val="000000"/>
                <w:sz w:val="22"/>
                <w:szCs w:val="22"/>
                <w:lang w:val="en-GB"/>
              </w:rPr>
            </w:pPr>
            <w:del w:id="138" w:author="Francesca Pella" w:date="2023-09-27T10:27:00Z">
              <w:r w:rsidDel="00554E59">
                <w:rPr>
                  <w:rFonts w:asciiTheme="minorHAnsi" w:eastAsia="AdvPS8FB5" w:hAnsiTheme="minorHAnsi" w:cstheme="minorHAnsi"/>
                  <w:color w:val="000000"/>
                  <w:sz w:val="22"/>
                  <w:szCs w:val="22"/>
                  <w:lang w:val="en-GB"/>
                </w:rPr>
                <w:delText>t</w:delText>
              </w:r>
            </w:del>
            <w:ins w:id="139" w:author="Francesca Pella" w:date="2023-09-27T10:27:00Z">
              <w:r w:rsidR="00554E59">
                <w:rPr>
                  <w:rFonts w:asciiTheme="minorHAnsi" w:eastAsia="AdvPS8FB5" w:hAnsiTheme="minorHAnsi" w:cstheme="minorHAnsi"/>
                  <w:color w:val="000000"/>
                  <w:sz w:val="22"/>
                  <w:szCs w:val="22"/>
                  <w:lang w:val="en-GB"/>
                </w:rPr>
                <w:t>T</w:t>
              </w:r>
            </w:ins>
            <w:r>
              <w:rPr>
                <w:rFonts w:asciiTheme="minorHAnsi" w:eastAsia="AdvPS8FB5" w:hAnsiTheme="minorHAnsi" w:cstheme="minorHAnsi"/>
                <w:color w:val="000000"/>
                <w:sz w:val="22"/>
                <w:szCs w:val="22"/>
                <w:lang w:val="en-GB"/>
              </w:rPr>
              <w:t>here is an institutional legal framework for the management of the collection and the analysis of environmental and economic data. The proposed protocol will work into this framework.</w:t>
            </w:r>
          </w:p>
          <w:p w14:paraId="1A450EFD" w14:textId="77777777" w:rsidR="00554E59" w:rsidRDefault="00554E59" w:rsidP="00FD614F">
            <w:pPr>
              <w:snapToGrid w:val="0"/>
              <w:jc w:val="both"/>
              <w:rPr>
                <w:ins w:id="140" w:author="Francesca Pella" w:date="2023-09-27T10:27:00Z"/>
                <w:rFonts w:asciiTheme="minorHAnsi" w:eastAsia="AdvPS8FB5" w:hAnsiTheme="minorHAnsi" w:cstheme="minorHAnsi"/>
                <w:b/>
                <w:bCs/>
                <w:color w:val="000000"/>
                <w:sz w:val="22"/>
                <w:szCs w:val="22"/>
                <w:lang w:val="en-GB"/>
              </w:rPr>
            </w:pPr>
          </w:p>
          <w:p w14:paraId="74F3A2CA" w14:textId="77777777" w:rsidR="00554E59" w:rsidRDefault="00554E59" w:rsidP="00FD614F">
            <w:pPr>
              <w:snapToGrid w:val="0"/>
              <w:jc w:val="both"/>
              <w:rPr>
                <w:ins w:id="141" w:author="Francesca Pella" w:date="2023-09-27T10:27:00Z"/>
                <w:rFonts w:asciiTheme="minorHAnsi" w:eastAsia="AdvPS8FB5" w:hAnsiTheme="minorHAnsi" w:cstheme="minorHAnsi"/>
                <w:b/>
                <w:bCs/>
                <w:color w:val="000000"/>
                <w:sz w:val="22"/>
                <w:szCs w:val="22"/>
                <w:lang w:val="en-GB"/>
              </w:rPr>
            </w:pPr>
          </w:p>
          <w:p w14:paraId="66958CBD" w14:textId="77777777" w:rsidR="00554E59" w:rsidRDefault="00554E59" w:rsidP="00554E59">
            <w:pPr>
              <w:tabs>
                <w:tab w:val="left" w:pos="1004"/>
              </w:tabs>
              <w:rPr>
                <w:ins w:id="142" w:author="Francesca Pella" w:date="2023-09-27T10:27:00Z"/>
                <w:rFonts w:asciiTheme="minorHAnsi" w:hAnsiTheme="minorHAnsi" w:cstheme="minorHAnsi"/>
                <w:sz w:val="22"/>
                <w:szCs w:val="22"/>
                <w:lang w:val="en-GB"/>
              </w:rPr>
            </w:pPr>
            <w:ins w:id="143" w:author="Francesca Pella" w:date="2023-09-27T10:27:00Z">
              <w:r>
                <w:rPr>
                  <w:rFonts w:asciiTheme="minorHAnsi" w:hAnsiTheme="minorHAnsi" w:cstheme="minorHAnsi"/>
                  <w:sz w:val="22"/>
                  <w:szCs w:val="22"/>
                  <w:lang w:val="en-GB"/>
                </w:rPr>
                <w:fldChar w:fldCharType="begin"/>
              </w:r>
              <w:r>
                <w:rPr>
                  <w:rFonts w:asciiTheme="minorHAnsi" w:hAnsiTheme="minorHAnsi" w:cstheme="minorHAnsi"/>
                  <w:sz w:val="22"/>
                  <w:szCs w:val="22"/>
                  <w:lang w:val="en-GB"/>
                </w:rPr>
                <w:instrText>HYPERLINK "</w:instrText>
              </w:r>
              <w:r w:rsidRPr="000B23CC">
                <w:rPr>
                  <w:rFonts w:asciiTheme="minorHAnsi" w:hAnsiTheme="minorHAnsi" w:cstheme="minorHAnsi"/>
                  <w:sz w:val="22"/>
                  <w:szCs w:val="22"/>
                  <w:lang w:val="en-GB"/>
                </w:rPr>
                <w:instrText>https://www.unwto.org/news/tourism-on-track-for-full-recovery-as-new-data-shows-strong-start-to-2023</w:instrText>
              </w:r>
              <w:r>
                <w:rPr>
                  <w:rFonts w:asciiTheme="minorHAnsi" w:hAnsiTheme="minorHAnsi" w:cstheme="minorHAnsi"/>
                  <w:sz w:val="22"/>
                  <w:szCs w:val="22"/>
                  <w:lang w:val="en-GB"/>
                </w:rPr>
                <w:instrText>"</w:instrText>
              </w:r>
              <w:r>
                <w:rPr>
                  <w:rFonts w:asciiTheme="minorHAnsi" w:hAnsiTheme="minorHAnsi" w:cstheme="minorHAnsi"/>
                  <w:sz w:val="22"/>
                  <w:szCs w:val="22"/>
                  <w:lang w:val="en-GB"/>
                </w:rPr>
              </w:r>
              <w:r>
                <w:rPr>
                  <w:rFonts w:asciiTheme="minorHAnsi" w:hAnsiTheme="minorHAnsi" w:cstheme="minorHAnsi"/>
                  <w:sz w:val="22"/>
                  <w:szCs w:val="22"/>
                  <w:lang w:val="en-GB"/>
                </w:rPr>
                <w:fldChar w:fldCharType="separate"/>
              </w:r>
              <w:r w:rsidRPr="006170AA">
                <w:rPr>
                  <w:rStyle w:val="Hyperlink"/>
                  <w:rFonts w:asciiTheme="minorHAnsi" w:hAnsiTheme="minorHAnsi" w:cstheme="minorHAnsi"/>
                  <w:sz w:val="22"/>
                  <w:szCs w:val="22"/>
                  <w:lang w:val="en-GB"/>
                </w:rPr>
                <w:t>https://www.unwto.org/news/tourism-on-track-for-full-recovery-as-new-data-shows-strong-start-to-2023</w:t>
              </w:r>
              <w:r>
                <w:rPr>
                  <w:rFonts w:asciiTheme="minorHAnsi" w:hAnsiTheme="minorHAnsi" w:cstheme="minorHAnsi"/>
                  <w:sz w:val="22"/>
                  <w:szCs w:val="22"/>
                  <w:lang w:val="en-GB"/>
                </w:rPr>
                <w:fldChar w:fldCharType="end"/>
              </w:r>
            </w:ins>
          </w:p>
          <w:p w14:paraId="12452E0B" w14:textId="77777777" w:rsidR="00554E59" w:rsidRDefault="00554E59" w:rsidP="00554E59">
            <w:pPr>
              <w:tabs>
                <w:tab w:val="left" w:pos="1004"/>
              </w:tabs>
              <w:rPr>
                <w:ins w:id="144" w:author="Francesca Pella" w:date="2023-09-27T10:27:00Z"/>
                <w:rFonts w:asciiTheme="minorHAnsi" w:hAnsiTheme="minorHAnsi" w:cstheme="minorHAnsi"/>
                <w:sz w:val="22"/>
                <w:szCs w:val="22"/>
                <w:lang w:val="en-GB"/>
              </w:rPr>
            </w:pPr>
          </w:p>
          <w:p w14:paraId="0FB610B9" w14:textId="00D92E4E" w:rsidR="00554E59" w:rsidRPr="00275934" w:rsidRDefault="00554E59" w:rsidP="00FD614F">
            <w:pPr>
              <w:snapToGrid w:val="0"/>
              <w:jc w:val="both"/>
              <w:rPr>
                <w:rFonts w:asciiTheme="minorHAnsi" w:eastAsia="AdvPS8FB5" w:hAnsiTheme="minorHAnsi" w:cstheme="minorHAnsi"/>
                <w:b/>
                <w:bCs/>
                <w:color w:val="000000"/>
                <w:sz w:val="22"/>
                <w:szCs w:val="22"/>
                <w:lang w:val="en-GB"/>
              </w:rPr>
            </w:pPr>
          </w:p>
        </w:tc>
      </w:tr>
    </w:tbl>
    <w:p w14:paraId="27E31FC9" w14:textId="760DCA91" w:rsidR="00F06FBF" w:rsidDel="00554E59" w:rsidRDefault="000B23CC" w:rsidP="009D6DCB">
      <w:pPr>
        <w:tabs>
          <w:tab w:val="left" w:pos="1004"/>
        </w:tabs>
        <w:rPr>
          <w:del w:id="145" w:author="Francesca Pella" w:date="2023-09-27T10:27:00Z"/>
          <w:rFonts w:asciiTheme="minorHAnsi" w:hAnsiTheme="minorHAnsi" w:cstheme="minorHAnsi"/>
          <w:sz w:val="22"/>
          <w:szCs w:val="22"/>
          <w:lang w:val="en-GB"/>
        </w:rPr>
      </w:pPr>
      <w:del w:id="146" w:author="Francesca Pella" w:date="2023-09-27T10:27:00Z">
        <w:r w:rsidDel="00554E59">
          <w:rPr>
            <w:rFonts w:asciiTheme="minorHAnsi" w:hAnsiTheme="minorHAnsi" w:cstheme="minorHAnsi"/>
            <w:sz w:val="22"/>
            <w:szCs w:val="22"/>
            <w:lang w:val="en-GB"/>
          </w:rPr>
          <w:delText>Extra:</w:delText>
        </w:r>
      </w:del>
    </w:p>
    <w:p w14:paraId="6B2419C9" w14:textId="641A1289" w:rsidR="000B23CC" w:rsidDel="00554E59" w:rsidRDefault="000B23CC" w:rsidP="009D6DCB">
      <w:pPr>
        <w:tabs>
          <w:tab w:val="left" w:pos="1004"/>
        </w:tabs>
        <w:rPr>
          <w:del w:id="147" w:author="Francesca Pella" w:date="2023-09-27T10:27:00Z"/>
          <w:rFonts w:asciiTheme="minorHAnsi" w:hAnsiTheme="minorHAnsi" w:cstheme="minorHAnsi"/>
          <w:sz w:val="22"/>
          <w:szCs w:val="22"/>
          <w:lang w:val="en-GB"/>
        </w:rPr>
      </w:pPr>
      <w:del w:id="148" w:author="Francesca Pella" w:date="2023-09-27T10:27:00Z">
        <w:r w:rsidDel="00554E59">
          <w:rPr>
            <w:rFonts w:asciiTheme="minorHAnsi" w:hAnsiTheme="minorHAnsi" w:cstheme="minorHAnsi"/>
            <w:sz w:val="22"/>
            <w:szCs w:val="22"/>
            <w:lang w:val="en-GB"/>
          </w:rPr>
          <w:fldChar w:fldCharType="begin"/>
        </w:r>
        <w:r w:rsidDel="00554E59">
          <w:rPr>
            <w:rFonts w:asciiTheme="minorHAnsi" w:hAnsiTheme="minorHAnsi" w:cstheme="minorHAnsi"/>
            <w:sz w:val="22"/>
            <w:szCs w:val="22"/>
            <w:lang w:val="en-GB"/>
          </w:rPr>
          <w:delInstrText>HYPERLINK "</w:delInstrText>
        </w:r>
        <w:r w:rsidRPr="000B23CC" w:rsidDel="00554E59">
          <w:rPr>
            <w:rFonts w:asciiTheme="minorHAnsi" w:hAnsiTheme="minorHAnsi" w:cstheme="minorHAnsi"/>
            <w:sz w:val="22"/>
            <w:szCs w:val="22"/>
            <w:lang w:val="en-GB"/>
          </w:rPr>
          <w:delInstrText>https://www.unwto.org/news/tourism-on-track-for-full-recovery-as-new-data-shows-strong-start-to-2023</w:delInstrText>
        </w:r>
        <w:r w:rsidDel="00554E59">
          <w:rPr>
            <w:rFonts w:asciiTheme="minorHAnsi" w:hAnsiTheme="minorHAnsi" w:cstheme="minorHAnsi"/>
            <w:sz w:val="22"/>
            <w:szCs w:val="22"/>
            <w:lang w:val="en-GB"/>
          </w:rPr>
          <w:delInstrText>"</w:delInstrText>
        </w:r>
        <w:r w:rsidDel="00554E59">
          <w:rPr>
            <w:rFonts w:asciiTheme="minorHAnsi" w:hAnsiTheme="minorHAnsi" w:cstheme="minorHAnsi"/>
            <w:sz w:val="22"/>
            <w:szCs w:val="22"/>
            <w:lang w:val="en-GB"/>
          </w:rPr>
        </w:r>
        <w:r w:rsidDel="00554E59">
          <w:rPr>
            <w:rFonts w:asciiTheme="minorHAnsi" w:hAnsiTheme="minorHAnsi" w:cstheme="minorHAnsi"/>
            <w:sz w:val="22"/>
            <w:szCs w:val="22"/>
            <w:lang w:val="en-GB"/>
          </w:rPr>
          <w:fldChar w:fldCharType="separate"/>
        </w:r>
        <w:r w:rsidRPr="006170AA" w:rsidDel="00554E59">
          <w:rPr>
            <w:rStyle w:val="Hyperlink"/>
            <w:rFonts w:asciiTheme="minorHAnsi" w:hAnsiTheme="minorHAnsi" w:cstheme="minorHAnsi"/>
            <w:sz w:val="22"/>
            <w:szCs w:val="22"/>
            <w:lang w:val="en-GB"/>
          </w:rPr>
          <w:delText>https://www.unwto.org/news/tourism-on-track-for-full-recovery-as-new-data-shows-strong-start-to-2023</w:delText>
        </w:r>
        <w:r w:rsidDel="00554E59">
          <w:rPr>
            <w:rFonts w:asciiTheme="minorHAnsi" w:hAnsiTheme="minorHAnsi" w:cstheme="minorHAnsi"/>
            <w:sz w:val="22"/>
            <w:szCs w:val="22"/>
            <w:lang w:val="en-GB"/>
          </w:rPr>
          <w:fldChar w:fldCharType="end"/>
        </w:r>
      </w:del>
    </w:p>
    <w:p w14:paraId="2CAA32E8" w14:textId="77777777" w:rsidR="000B23CC" w:rsidRDefault="000B23CC" w:rsidP="009D6DCB">
      <w:pPr>
        <w:tabs>
          <w:tab w:val="left" w:pos="1004"/>
        </w:tabs>
        <w:rPr>
          <w:rFonts w:asciiTheme="minorHAnsi" w:hAnsiTheme="minorHAnsi" w:cstheme="minorHAnsi"/>
          <w:sz w:val="22"/>
          <w:szCs w:val="22"/>
          <w:lang w:val="en-GB"/>
        </w:rPr>
      </w:pPr>
    </w:p>
    <w:sectPr w:rsidR="000B23CC">
      <w:pgSz w:w="11906" w:h="16838"/>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Francesca Pella" w:date="2023-09-14T21:41:00Z" w:initials="FP">
    <w:p w14:paraId="2B960CEA" w14:textId="77777777" w:rsidR="005B047C" w:rsidRDefault="005B047C" w:rsidP="007E7837">
      <w:pPr>
        <w:pStyle w:val="CommentText"/>
      </w:pPr>
      <w:r>
        <w:rPr>
          <w:rStyle w:val="CommentReference"/>
        </w:rPr>
        <w:annotationRef/>
      </w:r>
      <w:r>
        <w:t>Queste frasi andrebbero corrobarate da citazioni, che poi devono essere riportate nell'ultimo settore (References)</w:t>
      </w:r>
    </w:p>
  </w:comment>
  <w:comment w:id="5" w:author="manrico benelli" w:date="2023-09-18T11:22:00Z" w:initials="mb">
    <w:p w14:paraId="526A789F" w14:textId="77777777" w:rsidR="00822FA8" w:rsidRDefault="00822FA8" w:rsidP="00FE1050">
      <w:pPr>
        <w:pStyle w:val="CommentText"/>
      </w:pPr>
      <w:r>
        <w:rPr>
          <w:rStyle w:val="CommentReference"/>
        </w:rPr>
        <w:annotationRef/>
      </w:r>
      <w:r>
        <w:t xml:space="preserve">Le frasi sono corroborate anche da quello che è emerso negli workshop, altrimenti mi sfugge il senso di tutto il lavoro partecipato fatto durante gli workshop. </w:t>
      </w:r>
    </w:p>
  </w:comment>
  <w:comment w:id="6" w:author="Francesca Pella" w:date="2023-09-14T20:21:00Z" w:initials="FP">
    <w:p w14:paraId="2AD5C832" w14:textId="581A5195" w:rsidR="0046241C" w:rsidRDefault="0046241C">
      <w:pPr>
        <w:pStyle w:val="CommentText"/>
      </w:pPr>
      <w:r>
        <w:rPr>
          <w:rStyle w:val="CommentReference"/>
        </w:rPr>
        <w:annotationRef/>
      </w:r>
      <w:r>
        <w:t xml:space="preserve">"Global tourism has grown steadily for over six decades. In the Mediterranean region, the number of ITAs, the market situation and the GDP and job creation linked to tourism have grown too, but with a price to be paid. Critical issues identified in the Mediterranean tourism sector in 2017 are highlighted below (Fosse &amp; Le Tellier, 2017, p.16). </w:t>
      </w:r>
    </w:p>
    <w:p w14:paraId="666DEC5F" w14:textId="77777777" w:rsidR="0046241C" w:rsidRDefault="0046241C">
      <w:pPr>
        <w:pStyle w:val="CommentText"/>
      </w:pPr>
      <w:r>
        <w:t xml:space="preserve">The survey aimed to better identify the progress and remaining issues in Mediterranean tourism to reflect an updated version of the major threats and key stakeholders from the Mediterranean countries invited to participate. A specific part of the survey was dedicated to the main issues and obstacles related to coastal tourism in the Mediterranean considering the following areas: environmental, governance, cultural, social and economic issues. </w:t>
      </w:r>
    </w:p>
    <w:p w14:paraId="2211D9EC" w14:textId="77777777" w:rsidR="0046241C" w:rsidRDefault="0046241C">
      <w:pPr>
        <w:pStyle w:val="CommentText"/>
      </w:pPr>
      <w:r>
        <w:rPr>
          <w:b/>
          <w:bCs/>
          <w:color w:val="FF0000"/>
          <w:u w:val="single"/>
        </w:rPr>
        <w:t>These main threats are as follows.</w:t>
      </w:r>
    </w:p>
    <w:p w14:paraId="21E1EB4F" w14:textId="77777777" w:rsidR="0046241C" w:rsidRDefault="0046241C">
      <w:pPr>
        <w:pStyle w:val="CommentText"/>
      </w:pPr>
      <w:r>
        <w:rPr>
          <w:b/>
          <w:bCs/>
          <w:color w:val="FF0000"/>
          <w:u w:val="single"/>
        </w:rPr>
        <w:t xml:space="preserve"> • Water scarcity, beach regression and ecosystem degradation. </w:t>
      </w:r>
    </w:p>
    <w:p w14:paraId="730CEE7E" w14:textId="77777777" w:rsidR="0046241C" w:rsidRDefault="0046241C">
      <w:pPr>
        <w:pStyle w:val="CommentText"/>
      </w:pPr>
      <w:r>
        <w:t xml:space="preserve">• Lack of participation of local communities in governance processes. </w:t>
      </w:r>
    </w:p>
    <w:p w14:paraId="52264BD6" w14:textId="77777777" w:rsidR="0046241C" w:rsidRDefault="0046241C">
      <w:pPr>
        <w:pStyle w:val="CommentText"/>
      </w:pPr>
      <w:r>
        <w:t xml:space="preserve">• Inefficiencies in resource use and lack of competitiveness. </w:t>
      </w:r>
    </w:p>
    <w:p w14:paraId="22383885" w14:textId="77777777" w:rsidR="0046241C" w:rsidRDefault="0046241C">
      <w:pPr>
        <w:pStyle w:val="CommentText"/>
      </w:pPr>
      <w:r>
        <w:t xml:space="preserve">• Increasing urbanisation as a threat to cultural heritage. </w:t>
      </w:r>
    </w:p>
    <w:p w14:paraId="61DD0FBF" w14:textId="77777777" w:rsidR="0046241C" w:rsidRDefault="0046241C">
      <w:pPr>
        <w:pStyle w:val="CommentText"/>
      </w:pPr>
      <w:r>
        <w:t>• Lack of application of circular economy principles."</w:t>
      </w:r>
    </w:p>
    <w:p w14:paraId="78B1EC86" w14:textId="77777777" w:rsidR="0046241C" w:rsidRDefault="0046241C">
      <w:pPr>
        <w:pStyle w:val="CommentText"/>
      </w:pPr>
    </w:p>
    <w:p w14:paraId="5CCBBE39" w14:textId="77777777" w:rsidR="0046241C" w:rsidRDefault="0046241C">
      <w:pPr>
        <w:pStyle w:val="CommentText"/>
      </w:pPr>
      <w:r>
        <w:t xml:space="preserve">From: </w:t>
      </w:r>
      <w:hyperlink r:id="rId1" w:history="1">
        <w:r w:rsidRPr="00127166">
          <w:rPr>
            <w:rStyle w:val="Hyperlink"/>
          </w:rPr>
          <w:t>https://planbleu.org/wp-content/uploads/2022/11/EN_VF_stateoftourism_PLANBLEU.pdf</w:t>
        </w:r>
      </w:hyperlink>
    </w:p>
    <w:p w14:paraId="5C3B5085" w14:textId="77777777" w:rsidR="0046241C" w:rsidRDefault="0046241C" w:rsidP="00127166">
      <w:pPr>
        <w:pStyle w:val="CommentText"/>
      </w:pPr>
    </w:p>
  </w:comment>
  <w:comment w:id="14" w:author="Francesca Pella" w:date="2023-09-14T20:37:00Z" w:initials="FP">
    <w:p w14:paraId="5BEF494C" w14:textId="77777777" w:rsidR="00AB4D25" w:rsidRDefault="00AB4D25" w:rsidP="00911698">
      <w:pPr>
        <w:pStyle w:val="CommentText"/>
      </w:pPr>
      <w:r>
        <w:rPr>
          <w:rStyle w:val="CommentReference"/>
        </w:rPr>
        <w:annotationRef/>
      </w:r>
      <w:r>
        <w:t>Non e' chiaro</w:t>
      </w:r>
    </w:p>
  </w:comment>
  <w:comment w:id="15" w:author="manrico benelli" w:date="2023-09-18T12:28:00Z" w:initials="mb">
    <w:p w14:paraId="222663DE" w14:textId="77777777" w:rsidR="00331C04" w:rsidRDefault="00331C04" w:rsidP="0015783E">
      <w:pPr>
        <w:pStyle w:val="CommentText"/>
      </w:pPr>
      <w:r>
        <w:rPr>
          <w:rStyle w:val="CommentReference"/>
        </w:rPr>
        <w:annotationRef/>
      </w:r>
      <w:r>
        <w:t>Scenario in termini di tenere sotto controllo le dinamiche generali del sistema (ovviamente con riferimento all'area vasta Golfo di Corigliano)  utilizzando l'area delle riserve come "spia" di un andamento generale.</w:t>
      </w:r>
    </w:p>
  </w:comment>
  <w:comment w:id="16" w:author="Francesca Pella" w:date="2023-09-14T23:27:00Z" w:initials="FP">
    <w:p w14:paraId="78743F1D" w14:textId="6A5827EB" w:rsidR="00B5304D" w:rsidRDefault="00B5304D" w:rsidP="006D22FC">
      <w:pPr>
        <w:pStyle w:val="CommentText"/>
      </w:pPr>
      <w:r>
        <w:rPr>
          <w:rStyle w:val="CommentReference"/>
        </w:rPr>
        <w:annotationRef/>
      </w:r>
      <w:r>
        <w:t>Qui manca, secondo me, il passaggio fondamentale. A cosa servono questi dati nell'ISP, soprattutto alle autorita' locali? A prendere decisioni sui numeri, non sulle opinioni. Quindi aggiungerei COSA E COME l'ISP e I dati raccolti ed integrati nel sistema possano sevire a fare il passo successivo. Pensate di fare riunioni con stakeholder locali per pianificare delle azioni specifiche? Cercate fondi per progetti di turismo sostenibile e/o conservazione? Pubblicazioni, comunicazione a diversi livelli?</w:t>
      </w:r>
    </w:p>
  </w:comment>
  <w:comment w:id="17" w:author="manrico benelli" w:date="2023-09-18T12:29:00Z" w:initials="mb">
    <w:p w14:paraId="2CBABDF6" w14:textId="77777777" w:rsidR="00331C04" w:rsidRDefault="00331C04" w:rsidP="00BA60CF">
      <w:pPr>
        <w:pStyle w:val="CommentText"/>
      </w:pPr>
      <w:r>
        <w:rPr>
          <w:rStyle w:val="CommentReference"/>
        </w:rPr>
        <w:annotationRef/>
      </w:r>
      <w:r>
        <w:t xml:space="preserve">Ti incollo per il momento solo qui quello che abbiamo aggiunto nel protocollo su agricoltura </w:t>
      </w:r>
      <w:r>
        <w:rPr>
          <w:lang w:val="en-GB"/>
        </w:rPr>
        <w:t>The work pattern proposed for this driver places the relationship with stakeholders at the center of the activities. The consolidation of this involved the sharing of the SCEA (System Cause Effect Analysis) and possible intervention and management measures. To make these operational, a series of meetings are planned to define the implementation and start a work of reconnaissance of financing possibilities on local (regional), national and community programming. In this sense, it is also considered interesting to monitor the implementation path of the "Crati River Contract" which could contain interesting synergies both in terms of implementation of monitoring and activation of specific actions. The proposed set of indicators (which identifies the data to be collected and organized on ISP) is the one on which further analysis must be developed in order to verify whether the proposed measures have effects on the environmental matrices identified as sensitive. This is also in consideration of the fact that for some specific matrices the analyzes that are foreseen under the law (i.e. surface waters) require an overall ecosystem reading (ecological state and chemical state of the waterways).</w:t>
      </w:r>
    </w:p>
  </w:comment>
  <w:comment w:id="18" w:author="Francesca Pella" w:date="2023-09-14T21:27:00Z" w:initials="FP">
    <w:p w14:paraId="478CE285" w14:textId="49CD33B0" w:rsidR="00E37033" w:rsidRDefault="00A60E97" w:rsidP="001E0F94">
      <w:pPr>
        <w:pStyle w:val="CommentText"/>
      </w:pPr>
      <w:r>
        <w:rPr>
          <w:rStyle w:val="CommentReference"/>
        </w:rPr>
        <w:annotationRef/>
      </w:r>
      <w:r w:rsidR="00E37033">
        <w:t>Avete aggiunto questi indicatori nell'ISP? Dove servirebbe l'ID del/dei componente/i. Sotto ho incollato le componenti correlate a questo argomento dall'ISP. Alcuni indicatori sembrano uguali, meglio ricontrollare che tutti quelli citati qui siano pure nell'ISP e vicerversa.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B960CEA" w15:done="0"/>
  <w15:commentEx w15:paraId="526A789F" w15:paraIdParent="2B960CEA" w15:done="0"/>
  <w15:commentEx w15:paraId="5C3B5085" w15:done="0"/>
  <w15:commentEx w15:paraId="5BEF494C" w15:done="0"/>
  <w15:commentEx w15:paraId="222663DE" w15:paraIdParent="5BEF494C" w15:done="0"/>
  <w15:commentEx w15:paraId="78743F1D" w15:done="0"/>
  <w15:commentEx w15:paraId="2CBABDF6" w15:paraIdParent="78743F1D" w15:done="0"/>
  <w15:commentEx w15:paraId="478CE28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ADFC93" w16cex:dateUtc="2023-09-14T20:41:00Z"/>
  <w16cex:commentExtensible w16cex:durableId="28B2B18E" w16cex:dateUtc="2023-09-18T09:22:00Z"/>
  <w16cex:commentExtensible w16cex:durableId="28ADE9D1" w16cex:dateUtc="2023-09-14T19:21:00Z"/>
  <w16cex:commentExtensible w16cex:durableId="28ADED92" w16cex:dateUtc="2023-09-14T19:37:00Z"/>
  <w16cex:commentExtensible w16cex:durableId="28B2C0FB" w16cex:dateUtc="2023-09-18T10:28:00Z"/>
  <w16cex:commentExtensible w16cex:durableId="28AE157E" w16cex:dateUtc="2023-09-14T22:27:00Z"/>
  <w16cex:commentExtensible w16cex:durableId="28B2C138" w16cex:dateUtc="2023-09-18T10:29:00Z"/>
  <w16cex:commentExtensible w16cex:durableId="28ADF949" w16cex:dateUtc="2023-09-14T2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960CEA" w16cid:durableId="28ADFC93"/>
  <w16cid:commentId w16cid:paraId="526A789F" w16cid:durableId="28B2B18E"/>
  <w16cid:commentId w16cid:paraId="5C3B5085" w16cid:durableId="28ADE9D1"/>
  <w16cid:commentId w16cid:paraId="5BEF494C" w16cid:durableId="28ADED92"/>
  <w16cid:commentId w16cid:paraId="222663DE" w16cid:durableId="28B2C0FB"/>
  <w16cid:commentId w16cid:paraId="78743F1D" w16cid:durableId="28AE157E"/>
  <w16cid:commentId w16cid:paraId="2CBABDF6" w16cid:durableId="28B2C138"/>
  <w16cid:commentId w16cid:paraId="478CE285" w16cid:durableId="28ADF9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F1CCD" w14:textId="77777777" w:rsidR="00985086" w:rsidRDefault="00985086" w:rsidP="00FD614F">
      <w:r>
        <w:separator/>
      </w:r>
    </w:p>
  </w:endnote>
  <w:endnote w:type="continuationSeparator" w:id="0">
    <w:p w14:paraId="1CCA3409" w14:textId="77777777" w:rsidR="00985086" w:rsidRDefault="00985086" w:rsidP="00FD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dvPS8FB5">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8CE6F" w14:textId="77777777" w:rsidR="00985086" w:rsidRDefault="00985086" w:rsidP="00FD614F">
      <w:r>
        <w:separator/>
      </w:r>
    </w:p>
  </w:footnote>
  <w:footnote w:type="continuationSeparator" w:id="0">
    <w:p w14:paraId="29F96FD7" w14:textId="77777777" w:rsidR="00985086" w:rsidRDefault="00985086" w:rsidP="00FD614F">
      <w:r>
        <w:continuationSeparator/>
      </w:r>
    </w:p>
  </w:footnote>
  <w:footnote w:id="1">
    <w:p w14:paraId="2A27BF99" w14:textId="77777777" w:rsidR="00FD614F" w:rsidRPr="005E7EEF" w:rsidRDefault="00FD614F" w:rsidP="00FD614F">
      <w:pPr>
        <w:pStyle w:val="FootnoteText"/>
        <w:rPr>
          <w:lang w:val="en-GB"/>
        </w:rPr>
      </w:pPr>
      <w:r>
        <w:rPr>
          <w:rStyle w:val="FootnoteReference"/>
        </w:rPr>
        <w:footnoteRef/>
      </w:r>
      <w:r w:rsidRPr="005E7EEF">
        <w:rPr>
          <w:lang w:val="en-GB"/>
        </w:rPr>
        <w:t xml:space="preserve"> See hardware note into paragraph on </w:t>
      </w:r>
      <w:proofErr w:type="gramStart"/>
      <w:r w:rsidRPr="005E7EEF">
        <w:rPr>
          <w:lang w:val="en-GB"/>
        </w:rPr>
        <w:t>equipment</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AA7694"/>
    <w:multiLevelType w:val="hybridMultilevel"/>
    <w:tmpl w:val="F6E65642"/>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943926">
    <w:abstractNumId w:val="2"/>
  </w:num>
  <w:num w:numId="2" w16cid:durableId="1472021440">
    <w:abstractNumId w:val="0"/>
  </w:num>
  <w:num w:numId="3" w16cid:durableId="992485073">
    <w:abstractNumId w:val="3"/>
  </w:num>
  <w:num w:numId="4" w16cid:durableId="186570877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rancesca Pella">
    <w15:presenceInfo w15:providerId="Windows Live" w15:userId="3bf0e0432e4f321b"/>
  </w15:person>
  <w15:person w15:author="manrico benelli">
    <w15:presenceInfo w15:providerId="Windows Live" w15:userId="9f90cd81752c90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BF"/>
    <w:rsid w:val="00007EEB"/>
    <w:rsid w:val="00012DBC"/>
    <w:rsid w:val="00014300"/>
    <w:rsid w:val="000265D7"/>
    <w:rsid w:val="000350D1"/>
    <w:rsid w:val="00053902"/>
    <w:rsid w:val="000542F8"/>
    <w:rsid w:val="00071DD7"/>
    <w:rsid w:val="000837A5"/>
    <w:rsid w:val="00084B15"/>
    <w:rsid w:val="00085B8B"/>
    <w:rsid w:val="00091D50"/>
    <w:rsid w:val="00094883"/>
    <w:rsid w:val="00097DBC"/>
    <w:rsid w:val="000A5A95"/>
    <w:rsid w:val="000B1834"/>
    <w:rsid w:val="000B23CC"/>
    <w:rsid w:val="000D68A2"/>
    <w:rsid w:val="000E393F"/>
    <w:rsid w:val="000F02D1"/>
    <w:rsid w:val="000F356F"/>
    <w:rsid w:val="0010646B"/>
    <w:rsid w:val="001206C4"/>
    <w:rsid w:val="0012677B"/>
    <w:rsid w:val="001374E7"/>
    <w:rsid w:val="0014235B"/>
    <w:rsid w:val="00146A5D"/>
    <w:rsid w:val="00156F9A"/>
    <w:rsid w:val="00165F99"/>
    <w:rsid w:val="00190D8F"/>
    <w:rsid w:val="001B1972"/>
    <w:rsid w:val="001C3AE0"/>
    <w:rsid w:val="001C57D6"/>
    <w:rsid w:val="00214B78"/>
    <w:rsid w:val="00235652"/>
    <w:rsid w:val="002362EC"/>
    <w:rsid w:val="00236BF7"/>
    <w:rsid w:val="00245A4E"/>
    <w:rsid w:val="002519FD"/>
    <w:rsid w:val="00267238"/>
    <w:rsid w:val="002754D6"/>
    <w:rsid w:val="00275934"/>
    <w:rsid w:val="00286083"/>
    <w:rsid w:val="00293F86"/>
    <w:rsid w:val="00296E99"/>
    <w:rsid w:val="002B03A5"/>
    <w:rsid w:val="002B3258"/>
    <w:rsid w:val="002B3D0C"/>
    <w:rsid w:val="002B46F7"/>
    <w:rsid w:val="002D0930"/>
    <w:rsid w:val="002D6E2B"/>
    <w:rsid w:val="002D7B70"/>
    <w:rsid w:val="00316385"/>
    <w:rsid w:val="0032288B"/>
    <w:rsid w:val="00327A47"/>
    <w:rsid w:val="00331C04"/>
    <w:rsid w:val="0033479A"/>
    <w:rsid w:val="003354F9"/>
    <w:rsid w:val="003357C1"/>
    <w:rsid w:val="00346FAA"/>
    <w:rsid w:val="00351615"/>
    <w:rsid w:val="00360767"/>
    <w:rsid w:val="00360A1E"/>
    <w:rsid w:val="003657E2"/>
    <w:rsid w:val="00366DF6"/>
    <w:rsid w:val="00380B2A"/>
    <w:rsid w:val="00391E31"/>
    <w:rsid w:val="00396046"/>
    <w:rsid w:val="003E1DF5"/>
    <w:rsid w:val="003E6092"/>
    <w:rsid w:val="004027B1"/>
    <w:rsid w:val="00455DE0"/>
    <w:rsid w:val="00461285"/>
    <w:rsid w:val="0046241C"/>
    <w:rsid w:val="004941CC"/>
    <w:rsid w:val="004A7C15"/>
    <w:rsid w:val="004C08AA"/>
    <w:rsid w:val="004D3C0D"/>
    <w:rsid w:val="004D66AE"/>
    <w:rsid w:val="004F1539"/>
    <w:rsid w:val="0050515D"/>
    <w:rsid w:val="00535A0B"/>
    <w:rsid w:val="005455AF"/>
    <w:rsid w:val="005468FC"/>
    <w:rsid w:val="00551E60"/>
    <w:rsid w:val="00552DD6"/>
    <w:rsid w:val="00554E59"/>
    <w:rsid w:val="00565990"/>
    <w:rsid w:val="00596C5B"/>
    <w:rsid w:val="005B047C"/>
    <w:rsid w:val="005B10E1"/>
    <w:rsid w:val="005E1D13"/>
    <w:rsid w:val="005E3EDF"/>
    <w:rsid w:val="005E7EEF"/>
    <w:rsid w:val="00604F25"/>
    <w:rsid w:val="0061301F"/>
    <w:rsid w:val="0061728B"/>
    <w:rsid w:val="00617E41"/>
    <w:rsid w:val="00641049"/>
    <w:rsid w:val="00641AF8"/>
    <w:rsid w:val="00656DF3"/>
    <w:rsid w:val="00661516"/>
    <w:rsid w:val="00672282"/>
    <w:rsid w:val="006B46D3"/>
    <w:rsid w:val="006B7068"/>
    <w:rsid w:val="006B7CE4"/>
    <w:rsid w:val="006C1901"/>
    <w:rsid w:val="006E32F0"/>
    <w:rsid w:val="006F2F7F"/>
    <w:rsid w:val="006F63A3"/>
    <w:rsid w:val="0070107E"/>
    <w:rsid w:val="007220C7"/>
    <w:rsid w:val="0072660D"/>
    <w:rsid w:val="00781C59"/>
    <w:rsid w:val="00783FE7"/>
    <w:rsid w:val="007A7D48"/>
    <w:rsid w:val="007C46DC"/>
    <w:rsid w:val="007D0E9A"/>
    <w:rsid w:val="007E6210"/>
    <w:rsid w:val="00800D36"/>
    <w:rsid w:val="00804398"/>
    <w:rsid w:val="0081175E"/>
    <w:rsid w:val="0081736E"/>
    <w:rsid w:val="00822FA8"/>
    <w:rsid w:val="00827ACD"/>
    <w:rsid w:val="00843796"/>
    <w:rsid w:val="00844476"/>
    <w:rsid w:val="00854B0D"/>
    <w:rsid w:val="00855353"/>
    <w:rsid w:val="0086218B"/>
    <w:rsid w:val="008702CF"/>
    <w:rsid w:val="0087048E"/>
    <w:rsid w:val="00870995"/>
    <w:rsid w:val="00884A64"/>
    <w:rsid w:val="008859C1"/>
    <w:rsid w:val="00886CC4"/>
    <w:rsid w:val="008921BE"/>
    <w:rsid w:val="008A3656"/>
    <w:rsid w:val="008B2519"/>
    <w:rsid w:val="008C2457"/>
    <w:rsid w:val="008F4CB3"/>
    <w:rsid w:val="0093200B"/>
    <w:rsid w:val="009543B3"/>
    <w:rsid w:val="0096036B"/>
    <w:rsid w:val="0097266E"/>
    <w:rsid w:val="00974DFE"/>
    <w:rsid w:val="00985086"/>
    <w:rsid w:val="009A39C6"/>
    <w:rsid w:val="009A4FD9"/>
    <w:rsid w:val="009C2125"/>
    <w:rsid w:val="009D4084"/>
    <w:rsid w:val="009D6DCB"/>
    <w:rsid w:val="009E6943"/>
    <w:rsid w:val="009F3523"/>
    <w:rsid w:val="009F7F27"/>
    <w:rsid w:val="00A10A79"/>
    <w:rsid w:val="00A233F4"/>
    <w:rsid w:val="00A2428D"/>
    <w:rsid w:val="00A44FB6"/>
    <w:rsid w:val="00A60E97"/>
    <w:rsid w:val="00A66D9A"/>
    <w:rsid w:val="00A67C36"/>
    <w:rsid w:val="00AA4D15"/>
    <w:rsid w:val="00AB050E"/>
    <w:rsid w:val="00AB4D25"/>
    <w:rsid w:val="00AC0E52"/>
    <w:rsid w:val="00AC2D38"/>
    <w:rsid w:val="00AE3EB2"/>
    <w:rsid w:val="00AF5A91"/>
    <w:rsid w:val="00B02A29"/>
    <w:rsid w:val="00B03157"/>
    <w:rsid w:val="00B0429C"/>
    <w:rsid w:val="00B10170"/>
    <w:rsid w:val="00B3345B"/>
    <w:rsid w:val="00B5304D"/>
    <w:rsid w:val="00B576D2"/>
    <w:rsid w:val="00B65682"/>
    <w:rsid w:val="00B75EFB"/>
    <w:rsid w:val="00BA7AB2"/>
    <w:rsid w:val="00BB2D40"/>
    <w:rsid w:val="00BB53B6"/>
    <w:rsid w:val="00BB6290"/>
    <w:rsid w:val="00BE6404"/>
    <w:rsid w:val="00BE7F0B"/>
    <w:rsid w:val="00BF1527"/>
    <w:rsid w:val="00C37DB1"/>
    <w:rsid w:val="00C4700E"/>
    <w:rsid w:val="00C57C87"/>
    <w:rsid w:val="00C64FB4"/>
    <w:rsid w:val="00C97EC6"/>
    <w:rsid w:val="00CD05F4"/>
    <w:rsid w:val="00CD51E6"/>
    <w:rsid w:val="00CE1E17"/>
    <w:rsid w:val="00D00ACD"/>
    <w:rsid w:val="00D06C15"/>
    <w:rsid w:val="00D12C9A"/>
    <w:rsid w:val="00D263AE"/>
    <w:rsid w:val="00D42B7B"/>
    <w:rsid w:val="00D50EC1"/>
    <w:rsid w:val="00D57282"/>
    <w:rsid w:val="00D57AD7"/>
    <w:rsid w:val="00D62EEC"/>
    <w:rsid w:val="00D6617F"/>
    <w:rsid w:val="00D90C52"/>
    <w:rsid w:val="00D920D6"/>
    <w:rsid w:val="00D97679"/>
    <w:rsid w:val="00DA0B38"/>
    <w:rsid w:val="00DA7C50"/>
    <w:rsid w:val="00DC0A72"/>
    <w:rsid w:val="00DE1BB5"/>
    <w:rsid w:val="00DE7744"/>
    <w:rsid w:val="00DF62AB"/>
    <w:rsid w:val="00E129A9"/>
    <w:rsid w:val="00E25E58"/>
    <w:rsid w:val="00E304F0"/>
    <w:rsid w:val="00E309F7"/>
    <w:rsid w:val="00E37033"/>
    <w:rsid w:val="00E4392F"/>
    <w:rsid w:val="00E744E0"/>
    <w:rsid w:val="00E772B8"/>
    <w:rsid w:val="00E804BB"/>
    <w:rsid w:val="00E94146"/>
    <w:rsid w:val="00E9587F"/>
    <w:rsid w:val="00EC3C16"/>
    <w:rsid w:val="00EE3FC2"/>
    <w:rsid w:val="00EF47FC"/>
    <w:rsid w:val="00F04E20"/>
    <w:rsid w:val="00F06FBF"/>
    <w:rsid w:val="00F07BD7"/>
    <w:rsid w:val="00F11B59"/>
    <w:rsid w:val="00F234B2"/>
    <w:rsid w:val="00F57342"/>
    <w:rsid w:val="00F57517"/>
    <w:rsid w:val="00F804FB"/>
    <w:rsid w:val="00F84B9C"/>
    <w:rsid w:val="00FA4B9D"/>
    <w:rsid w:val="00FB11BA"/>
    <w:rsid w:val="00FC3714"/>
    <w:rsid w:val="00FC59A0"/>
    <w:rsid w:val="00FD0ECB"/>
    <w:rsid w:val="00FD614F"/>
    <w:rsid w:val="00FE04E5"/>
    <w:rsid w:val="00FE1D4A"/>
    <w:rsid w:val="00FE36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BF"/>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uiPriority w:val="9"/>
    <w:qFormat/>
    <w:rsid w:val="00661516"/>
    <w:pPr>
      <w:keepNext/>
      <w:keepLines/>
      <w:spacing w:before="240"/>
      <w:outlineLvl w:val="0"/>
    </w:pPr>
    <w:rPr>
      <w:rFonts w:asciiTheme="majorHAnsi" w:eastAsiaTheme="majorEastAsia" w:hAnsiTheme="majorHAnsi"/>
      <w:color w:val="2F5496" w:themeColor="accent1" w:themeShade="BF"/>
      <w:sz w:val="32"/>
      <w:szCs w:val="29"/>
    </w:rPr>
  </w:style>
  <w:style w:type="paragraph" w:styleId="Heading3">
    <w:name w:val="heading 3"/>
    <w:basedOn w:val="Normal"/>
    <w:next w:val="Normal"/>
    <w:link w:val="Heading3Char"/>
    <w:uiPriority w:val="9"/>
    <w:unhideWhenUsed/>
    <w:qFormat/>
    <w:rsid w:val="00F06FBF"/>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widowControl/>
      <w:suppressAutoHyphens w:val="0"/>
      <w:spacing w:before="100" w:beforeAutospacing="1" w:after="100" w:afterAutospacing="1"/>
    </w:pPr>
    <w:rPr>
      <w:rFonts w:eastAsia="Times New Roman" w:cs="Times New Roman"/>
      <w:kern w:val="0"/>
      <w:lang w:val="en-GB" w:eastAsia="en-GB" w:bidi="ar-SA"/>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spacing w:after="120"/>
    </w:p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rPr>
      <w:rFonts w:ascii="Arial" w:hAnsi="Arial"/>
    </w:rPr>
  </w:style>
  <w:style w:type="paragraph" w:customStyle="1" w:styleId="titolotabella">
    <w:name w:val="titolo tabella"/>
    <w:basedOn w:val="tabella"/>
    <w:next w:val="tabella"/>
    <w:rsid w:val="00F06FBF"/>
    <w:rPr>
      <w:b/>
      <w:smallCaps/>
      <w:sz w:val="22"/>
    </w:rPr>
  </w:style>
  <w:style w:type="paragraph" w:styleId="ListParagraph">
    <w:name w:val="List Paragraph"/>
    <w:basedOn w:val="Normal"/>
    <w:uiPriority w:val="34"/>
    <w:qFormat/>
    <w:rsid w:val="00F06FBF"/>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character" w:styleId="CommentReference">
    <w:name w:val="annotation reference"/>
    <w:basedOn w:val="DefaultParagraphFont"/>
    <w:uiPriority w:val="99"/>
    <w:semiHidden/>
    <w:unhideWhenUsed/>
    <w:rsid w:val="00DA0B38"/>
    <w:rPr>
      <w:sz w:val="16"/>
      <w:szCs w:val="16"/>
    </w:rPr>
  </w:style>
  <w:style w:type="paragraph" w:styleId="CommentText">
    <w:name w:val="annotation text"/>
    <w:basedOn w:val="Normal"/>
    <w:link w:val="CommentTextChar"/>
    <w:uiPriority w:val="99"/>
    <w:unhideWhenUsed/>
    <w:rsid w:val="00DA0B38"/>
    <w:rPr>
      <w:sz w:val="20"/>
      <w:szCs w:val="18"/>
    </w:rPr>
  </w:style>
  <w:style w:type="character" w:customStyle="1" w:styleId="CommentTextChar">
    <w:name w:val="Comment Text Char"/>
    <w:basedOn w:val="DefaultParagraphFont"/>
    <w:link w:val="CommentText"/>
    <w:uiPriority w:val="99"/>
    <w:rsid w:val="00DA0B38"/>
    <w:rPr>
      <w:rFonts w:ascii="Times New Roman" w:eastAsia="SimSun" w:hAnsi="Times New Roman" w:cs="Mangal"/>
      <w:kern w:val="1"/>
      <w:sz w:val="20"/>
      <w:szCs w:val="18"/>
      <w:lang w:eastAsia="hi-IN" w:bidi="hi-IN"/>
    </w:rPr>
  </w:style>
  <w:style w:type="paragraph" w:styleId="CommentSubject">
    <w:name w:val="annotation subject"/>
    <w:basedOn w:val="CommentText"/>
    <w:next w:val="CommentText"/>
    <w:link w:val="CommentSubjectChar"/>
    <w:uiPriority w:val="99"/>
    <w:semiHidden/>
    <w:unhideWhenUsed/>
    <w:rsid w:val="00DA0B38"/>
    <w:rPr>
      <w:b/>
      <w:bCs/>
    </w:rPr>
  </w:style>
  <w:style w:type="character" w:customStyle="1" w:styleId="CommentSubjectChar">
    <w:name w:val="Comment Subject Char"/>
    <w:basedOn w:val="CommentTextChar"/>
    <w:link w:val="CommentSubject"/>
    <w:uiPriority w:val="99"/>
    <w:semiHidden/>
    <w:rsid w:val="00DA0B38"/>
    <w:rPr>
      <w:rFonts w:ascii="Times New Roman" w:eastAsia="SimSun" w:hAnsi="Times New Roman" w:cs="Mangal"/>
      <w:b/>
      <w:bCs/>
      <w:kern w:val="1"/>
      <w:sz w:val="20"/>
      <w:szCs w:val="18"/>
      <w:lang w:eastAsia="hi-IN" w:bidi="hi-IN"/>
    </w:rPr>
  </w:style>
  <w:style w:type="paragraph" w:styleId="FootnoteText">
    <w:name w:val="footnote text"/>
    <w:basedOn w:val="Normal"/>
    <w:link w:val="FootnoteTextChar"/>
    <w:uiPriority w:val="99"/>
    <w:semiHidden/>
    <w:unhideWhenUsed/>
    <w:rsid w:val="00FD614F"/>
    <w:rPr>
      <w:sz w:val="20"/>
      <w:szCs w:val="18"/>
    </w:rPr>
  </w:style>
  <w:style w:type="character" w:customStyle="1" w:styleId="FootnoteTextChar">
    <w:name w:val="Footnote Text Char"/>
    <w:basedOn w:val="DefaultParagraphFont"/>
    <w:link w:val="FootnoteText"/>
    <w:uiPriority w:val="99"/>
    <w:semiHidden/>
    <w:rsid w:val="00FD614F"/>
    <w:rPr>
      <w:rFonts w:ascii="Times New Roman" w:eastAsia="SimSun" w:hAnsi="Times New Roman" w:cs="Mangal"/>
      <w:kern w:val="1"/>
      <w:sz w:val="20"/>
      <w:szCs w:val="18"/>
      <w:lang w:eastAsia="hi-IN" w:bidi="hi-IN"/>
    </w:rPr>
  </w:style>
  <w:style w:type="character" w:styleId="FootnoteReference">
    <w:name w:val="footnote reference"/>
    <w:basedOn w:val="DefaultParagraphFont"/>
    <w:uiPriority w:val="99"/>
    <w:semiHidden/>
    <w:unhideWhenUsed/>
    <w:rsid w:val="00FD614F"/>
    <w:rPr>
      <w:vertAlign w:val="superscript"/>
    </w:rPr>
  </w:style>
  <w:style w:type="paragraph" w:styleId="Revision">
    <w:name w:val="Revision"/>
    <w:hidden/>
    <w:uiPriority w:val="99"/>
    <w:semiHidden/>
    <w:rsid w:val="00DC0A72"/>
    <w:pPr>
      <w:spacing w:after="0" w:line="240" w:lineRule="auto"/>
    </w:pPr>
    <w:rPr>
      <w:rFonts w:ascii="Times New Roman" w:eastAsia="SimSun" w:hAnsi="Times New Roman" w:cs="Mangal"/>
      <w:kern w:val="1"/>
      <w:sz w:val="24"/>
      <w:szCs w:val="21"/>
      <w:lang w:eastAsia="hi-IN" w:bidi="hi-IN"/>
    </w:rPr>
  </w:style>
  <w:style w:type="character" w:styleId="UnresolvedMention">
    <w:name w:val="Unresolved Mention"/>
    <w:basedOn w:val="DefaultParagraphFont"/>
    <w:uiPriority w:val="99"/>
    <w:semiHidden/>
    <w:unhideWhenUsed/>
    <w:rsid w:val="000B23CC"/>
    <w:rPr>
      <w:color w:val="605E5C"/>
      <w:shd w:val="clear" w:color="auto" w:fill="E1DFDD"/>
    </w:rPr>
  </w:style>
  <w:style w:type="table" w:styleId="TableSimple1">
    <w:name w:val="Table Simple 1"/>
    <w:basedOn w:val="TableNormal"/>
    <w:uiPriority w:val="99"/>
    <w:rsid w:val="00F84B9C"/>
    <w:pPr>
      <w:autoSpaceDE w:val="0"/>
      <w:autoSpaceDN w:val="0"/>
      <w:adjustRightInd w:val="0"/>
      <w:spacing w:after="0" w:line="240" w:lineRule="auto"/>
    </w:pPr>
    <w:rPr>
      <w:rFonts w:eastAsiaTheme="minorEastAsia" w:cs="Times New Roman"/>
      <w:sz w:val="24"/>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491303">
      <w:bodyDiv w:val="1"/>
      <w:marLeft w:val="0"/>
      <w:marRight w:val="0"/>
      <w:marTop w:val="0"/>
      <w:marBottom w:val="0"/>
      <w:divBdr>
        <w:top w:val="none" w:sz="0" w:space="0" w:color="auto"/>
        <w:left w:val="none" w:sz="0" w:space="0" w:color="auto"/>
        <w:bottom w:val="none" w:sz="0" w:space="0" w:color="auto"/>
        <w:right w:val="none" w:sz="0" w:space="0" w:color="auto"/>
      </w:divBdr>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planbleu.org/wp-content/uploads/2022/11/EN_VF_stateoftourism_PLANBLEU.pdf"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FD8D7-1D6D-4ACC-9CAC-6CAB23C1D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2187</Words>
  <Characters>12468</Characters>
  <Application>Microsoft Office Word</Application>
  <DocSecurity>0</DocSecurity>
  <Lines>103</Lines>
  <Paragraphs>29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6</cp:revision>
  <dcterms:created xsi:type="dcterms:W3CDTF">2023-09-27T09:18:00Z</dcterms:created>
  <dcterms:modified xsi:type="dcterms:W3CDTF">2023-09-27T09:27:00Z</dcterms:modified>
</cp:coreProperties>
</file>